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55262" w14:textId="1BAD531A" w:rsidR="00F45C31" w:rsidRPr="00F45C31" w:rsidRDefault="00F45C31" w:rsidP="00023201">
      <w:pPr>
        <w:jc w:val="both"/>
        <w:rPr>
          <w:rFonts w:eastAsiaTheme="majorEastAsia" w:cstheme="majorHAnsi"/>
          <w:b/>
          <w:color w:val="C00000"/>
          <w:sz w:val="28"/>
          <w:szCs w:val="28"/>
        </w:rPr>
      </w:pPr>
      <w:r w:rsidRPr="00F45C31">
        <w:rPr>
          <w:rFonts w:eastAsiaTheme="majorEastAsia" w:cstheme="majorHAnsi"/>
          <w:b/>
          <w:color w:val="C00000"/>
          <w:sz w:val="28"/>
          <w:szCs w:val="28"/>
        </w:rPr>
        <w:t xml:space="preserve">Załącznik nr </w:t>
      </w:r>
      <w:r w:rsidR="00100432">
        <w:rPr>
          <w:rFonts w:eastAsiaTheme="majorEastAsia" w:cstheme="majorHAnsi"/>
          <w:b/>
          <w:color w:val="C00000"/>
          <w:sz w:val="28"/>
          <w:szCs w:val="28"/>
        </w:rPr>
        <w:t>2</w:t>
      </w:r>
      <w:r w:rsidR="00EC694E">
        <w:rPr>
          <w:rFonts w:eastAsiaTheme="majorEastAsia" w:cstheme="majorHAnsi"/>
          <w:b/>
          <w:color w:val="C00000"/>
          <w:sz w:val="28"/>
          <w:szCs w:val="28"/>
        </w:rPr>
        <w:t xml:space="preserve"> </w:t>
      </w:r>
      <w:r w:rsidRPr="00F45C31">
        <w:rPr>
          <w:rFonts w:eastAsiaTheme="majorEastAsia" w:cstheme="majorHAnsi"/>
          <w:b/>
          <w:color w:val="C00000"/>
          <w:sz w:val="28"/>
          <w:szCs w:val="28"/>
        </w:rPr>
        <w:t xml:space="preserve">do </w:t>
      </w:r>
      <w:r w:rsidR="002622C5" w:rsidRPr="00F45C31">
        <w:rPr>
          <w:rFonts w:eastAsiaTheme="majorEastAsia" w:cstheme="majorHAnsi"/>
          <w:b/>
          <w:color w:val="C00000"/>
          <w:sz w:val="28"/>
          <w:szCs w:val="28"/>
        </w:rPr>
        <w:t xml:space="preserve">Regulaminu – </w:t>
      </w:r>
      <w:r w:rsidR="0093648E" w:rsidRPr="0093648E">
        <w:rPr>
          <w:rFonts w:eastAsiaTheme="majorEastAsia" w:cstheme="majorHAnsi"/>
          <w:b/>
          <w:color w:val="C00000"/>
          <w:sz w:val="28"/>
          <w:szCs w:val="28"/>
        </w:rPr>
        <w:t>Charakterystyka Nieruchomości Demonstracyjnej, na której będą tworzone Demonstratory</w:t>
      </w:r>
      <w:r w:rsidR="008D0E67">
        <w:rPr>
          <w:rFonts w:eastAsiaTheme="majorEastAsia" w:cstheme="majorHAnsi"/>
          <w:b/>
          <w:color w:val="C00000"/>
          <w:sz w:val="28"/>
          <w:szCs w:val="28"/>
        </w:rPr>
        <w:t xml:space="preserve"> </w:t>
      </w:r>
      <w:r w:rsidR="0073597F">
        <w:rPr>
          <w:rFonts w:eastAsiaTheme="majorEastAsia" w:cstheme="majorHAnsi"/>
          <w:b/>
          <w:color w:val="C00000"/>
          <w:sz w:val="28"/>
          <w:szCs w:val="28"/>
        </w:rPr>
        <w:t xml:space="preserve">oraz </w:t>
      </w:r>
      <w:r w:rsidR="00473393">
        <w:rPr>
          <w:rFonts w:eastAsiaTheme="majorEastAsia" w:cstheme="majorHAnsi"/>
          <w:b/>
          <w:color w:val="C00000"/>
          <w:sz w:val="28"/>
          <w:szCs w:val="28"/>
        </w:rPr>
        <w:t>wyty</w:t>
      </w:r>
      <w:r w:rsidR="00D74E3F">
        <w:rPr>
          <w:rFonts w:eastAsiaTheme="majorEastAsia" w:cstheme="majorHAnsi"/>
          <w:b/>
          <w:color w:val="C00000"/>
          <w:sz w:val="28"/>
          <w:szCs w:val="28"/>
        </w:rPr>
        <w:t>czne dla Instalacji Ułamkowo-T</w:t>
      </w:r>
      <w:r w:rsidR="00473393">
        <w:rPr>
          <w:rFonts w:eastAsiaTheme="majorEastAsia" w:cstheme="majorHAnsi"/>
          <w:b/>
          <w:color w:val="C00000"/>
          <w:sz w:val="28"/>
          <w:szCs w:val="28"/>
        </w:rPr>
        <w:t>echnicznej</w:t>
      </w:r>
      <w:bookmarkStart w:id="0" w:name="_GoBack"/>
      <w:bookmarkEnd w:id="0"/>
    </w:p>
    <w:p w14:paraId="5C08EE5F" w14:textId="1CBD3CCD" w:rsidR="00556976" w:rsidRPr="00023201" w:rsidRDefault="00556976" w:rsidP="00023201">
      <w:pPr>
        <w:pStyle w:val="Nagwek2"/>
        <w:spacing w:before="120" w:after="120" w:line="259" w:lineRule="auto"/>
      </w:pPr>
      <w:r w:rsidRPr="00023201">
        <w:t xml:space="preserve">Ogólna charakterystyka </w:t>
      </w:r>
      <w:r w:rsidR="00B977C4" w:rsidRPr="00023201">
        <w:t xml:space="preserve">docelowego miejsca </w:t>
      </w:r>
      <w:r w:rsidR="0073597F" w:rsidRPr="00023201">
        <w:t>Demonstratora Technologii</w:t>
      </w:r>
      <w:r w:rsidR="00B977C4" w:rsidRPr="00023201">
        <w:t>.</w:t>
      </w:r>
    </w:p>
    <w:p w14:paraId="59DB8696" w14:textId="11D73DE1" w:rsidR="00556976" w:rsidRPr="00EB7803" w:rsidRDefault="009D702D" w:rsidP="00023201">
      <w:pPr>
        <w:spacing w:before="120" w:after="120"/>
        <w:jc w:val="both"/>
        <w:rPr>
          <w:rFonts w:cstheme="majorHAnsi"/>
        </w:rPr>
      </w:pPr>
      <w:r w:rsidRPr="00EB7803">
        <w:rPr>
          <w:rFonts w:cstheme="majorHAnsi"/>
        </w:rPr>
        <w:t xml:space="preserve">Kryteria </w:t>
      </w:r>
      <w:r w:rsidR="001B57EA" w:rsidRPr="00EB7803">
        <w:rPr>
          <w:rFonts w:cstheme="majorHAnsi"/>
        </w:rPr>
        <w:t>dotyczące</w:t>
      </w:r>
      <w:r w:rsidR="001B57EA" w:rsidRPr="0016398E">
        <w:t xml:space="preserve"> </w:t>
      </w:r>
      <w:r w:rsidR="001B57EA" w:rsidRPr="00EB7803">
        <w:rPr>
          <w:rFonts w:cstheme="majorHAnsi"/>
        </w:rPr>
        <w:t xml:space="preserve">docelowego miejsca </w:t>
      </w:r>
      <w:r w:rsidR="0073597F">
        <w:rPr>
          <w:rFonts w:cstheme="majorHAnsi"/>
        </w:rPr>
        <w:t>Demonstratora Technologii</w:t>
      </w:r>
      <w:r w:rsidRPr="00EB7803">
        <w:rPr>
          <w:rFonts w:cstheme="majorHAnsi"/>
        </w:rPr>
        <w:t xml:space="preserve"> </w:t>
      </w:r>
      <w:r w:rsidR="0093648E">
        <w:rPr>
          <w:rFonts w:cstheme="majorHAnsi"/>
        </w:rPr>
        <w:t xml:space="preserve">(Nieruchomości Demonstracyjnej) </w:t>
      </w:r>
      <w:r w:rsidRPr="00EB7803">
        <w:rPr>
          <w:rFonts w:cstheme="majorHAnsi"/>
        </w:rPr>
        <w:t>są następujące</w:t>
      </w:r>
      <w:r w:rsidR="001B57EA" w:rsidRPr="00EB7803">
        <w:rPr>
          <w:rFonts w:cstheme="majorHAnsi"/>
        </w:rPr>
        <w:t>:</w:t>
      </w:r>
    </w:p>
    <w:p w14:paraId="1BD3E1E0" w14:textId="63CBB409" w:rsidR="001B57EA" w:rsidRPr="00D74E3F" w:rsidRDefault="00A615BD" w:rsidP="00023201">
      <w:pPr>
        <w:pStyle w:val="Akapitzlist"/>
        <w:numPr>
          <w:ilvl w:val="0"/>
          <w:numId w:val="31"/>
        </w:numPr>
        <w:spacing w:before="120" w:after="120"/>
        <w:ind w:left="567" w:hanging="567"/>
        <w:jc w:val="both"/>
        <w:rPr>
          <w:rFonts w:cstheme="majorHAnsi"/>
        </w:rPr>
      </w:pPr>
      <w:r w:rsidRPr="00D74E3F">
        <w:rPr>
          <w:rFonts w:cstheme="majorHAnsi"/>
        </w:rPr>
        <w:t xml:space="preserve">Demonstrator </w:t>
      </w:r>
      <w:r w:rsidR="009527FC" w:rsidRPr="00D74E3F">
        <w:rPr>
          <w:rFonts w:cstheme="majorHAnsi"/>
        </w:rPr>
        <w:t>Technologii musi</w:t>
      </w:r>
      <w:r w:rsidR="001B57EA" w:rsidRPr="00D74E3F">
        <w:rPr>
          <w:rFonts w:cstheme="majorHAnsi"/>
        </w:rPr>
        <w:t xml:space="preserve"> być zlokalizowan</w:t>
      </w:r>
      <w:r w:rsidR="00D74E3F" w:rsidRPr="00D74E3F">
        <w:rPr>
          <w:rFonts w:cstheme="majorHAnsi"/>
        </w:rPr>
        <w:t>y</w:t>
      </w:r>
      <w:r w:rsidR="001B57EA" w:rsidRPr="00D74E3F">
        <w:rPr>
          <w:rFonts w:cstheme="majorHAnsi"/>
        </w:rPr>
        <w:t xml:space="preserve"> na ter</w:t>
      </w:r>
      <w:r w:rsidR="00FC262E" w:rsidRPr="00D74E3F">
        <w:rPr>
          <w:rFonts w:cstheme="majorHAnsi"/>
        </w:rPr>
        <w:t>e</w:t>
      </w:r>
      <w:r w:rsidR="001B57EA" w:rsidRPr="00D74E3F">
        <w:rPr>
          <w:rFonts w:cstheme="majorHAnsi"/>
        </w:rPr>
        <w:t>nie Polski,</w:t>
      </w:r>
    </w:p>
    <w:p w14:paraId="52B5732C" w14:textId="2AC40C1D" w:rsidR="001B57EA" w:rsidRPr="00EB7803" w:rsidRDefault="001B57EA" w:rsidP="00023201">
      <w:pPr>
        <w:pStyle w:val="Akapitzlist"/>
        <w:numPr>
          <w:ilvl w:val="0"/>
          <w:numId w:val="31"/>
        </w:numPr>
        <w:spacing w:before="120" w:after="120"/>
        <w:ind w:left="567" w:hanging="567"/>
        <w:jc w:val="both"/>
        <w:rPr>
          <w:rFonts w:cstheme="majorHAnsi"/>
        </w:rPr>
      </w:pPr>
      <w:r w:rsidRPr="00D74E3F">
        <w:rPr>
          <w:rFonts w:cstheme="majorHAnsi"/>
        </w:rPr>
        <w:t xml:space="preserve">Przewidywana wielkość </w:t>
      </w:r>
      <w:r w:rsidR="00A615BD" w:rsidRPr="00D74E3F">
        <w:rPr>
          <w:rFonts w:cstheme="majorHAnsi"/>
        </w:rPr>
        <w:t>Demonstratora Technologii</w:t>
      </w:r>
      <w:r w:rsidR="00D74E3F">
        <w:rPr>
          <w:rFonts w:cstheme="majorHAnsi"/>
        </w:rPr>
        <w:t xml:space="preserve"> (obsługiwany przez niego</w:t>
      </w:r>
      <w:r w:rsidR="00FC262E" w:rsidRPr="00EB7803">
        <w:rPr>
          <w:rFonts w:cstheme="majorHAnsi"/>
        </w:rPr>
        <w:t xml:space="preserve"> obszar) </w:t>
      </w:r>
      <w:r w:rsidRPr="00EB7803">
        <w:rPr>
          <w:rFonts w:cstheme="majorHAnsi"/>
        </w:rPr>
        <w:t>wynosi min. 20 tys. RLM</w:t>
      </w:r>
      <w:r w:rsidR="008567F3">
        <w:rPr>
          <w:rFonts w:cstheme="majorHAnsi"/>
        </w:rPr>
        <w:t xml:space="preserve"> (</w:t>
      </w:r>
      <w:r w:rsidR="00072F36">
        <w:rPr>
          <w:rFonts w:cstheme="majorHAnsi"/>
        </w:rPr>
        <w:t>RLM - Równoważna Liczba M</w:t>
      </w:r>
      <w:r w:rsidR="008567F3">
        <w:rPr>
          <w:rFonts w:cstheme="majorHAnsi"/>
        </w:rPr>
        <w:t>ieszkańców)</w:t>
      </w:r>
      <w:r w:rsidR="009D702D" w:rsidRPr="00EB7803">
        <w:rPr>
          <w:rFonts w:cstheme="majorHAnsi"/>
        </w:rPr>
        <w:t>,</w:t>
      </w:r>
    </w:p>
    <w:p w14:paraId="1A0FC43E" w14:textId="51F0E47C" w:rsidR="00A37B07" w:rsidRDefault="009D702D" w:rsidP="00023201">
      <w:pPr>
        <w:pStyle w:val="Akapitzlist"/>
        <w:numPr>
          <w:ilvl w:val="0"/>
          <w:numId w:val="31"/>
        </w:numPr>
        <w:spacing w:before="120" w:after="120"/>
        <w:ind w:left="567" w:hanging="567"/>
        <w:jc w:val="both"/>
        <w:rPr>
          <w:rFonts w:cstheme="majorHAnsi"/>
        </w:rPr>
      </w:pPr>
      <w:r w:rsidRPr="00EB7803">
        <w:rPr>
          <w:rFonts w:cstheme="majorHAnsi"/>
        </w:rPr>
        <w:t xml:space="preserve">W dniu </w:t>
      </w:r>
      <w:r w:rsidR="00A37B07">
        <w:rPr>
          <w:rFonts w:cstheme="majorHAnsi"/>
        </w:rPr>
        <w:t xml:space="preserve">ogłoszenia Postępowania </w:t>
      </w:r>
      <w:r w:rsidRPr="00EB7803">
        <w:rPr>
          <w:rFonts w:cstheme="majorHAnsi"/>
        </w:rPr>
        <w:t xml:space="preserve">, </w:t>
      </w:r>
      <w:r w:rsidR="00373530" w:rsidRPr="008567F3">
        <w:rPr>
          <w:rFonts w:cstheme="majorHAnsi"/>
        </w:rPr>
        <w:t xml:space="preserve">miejsce </w:t>
      </w:r>
      <w:r w:rsidR="00A37B07">
        <w:rPr>
          <w:rFonts w:cstheme="majorHAnsi"/>
        </w:rPr>
        <w:t>Nieruchomość Demonstracyjna</w:t>
      </w:r>
      <w:r w:rsidR="00EB7803" w:rsidRPr="00EB7803">
        <w:rPr>
          <w:rFonts w:cstheme="majorHAnsi"/>
        </w:rPr>
        <w:t>,</w:t>
      </w:r>
      <w:r w:rsidR="00FC262E" w:rsidRPr="00EB7803">
        <w:rPr>
          <w:rFonts w:cstheme="majorHAnsi"/>
        </w:rPr>
        <w:t xml:space="preserve"> na którym istnieje oczyszczalnia, która będzie poddana modernizacji spełnia</w:t>
      </w:r>
      <w:r w:rsidRPr="00EB7803">
        <w:rPr>
          <w:rFonts w:cstheme="majorHAnsi"/>
        </w:rPr>
        <w:t xml:space="preserve"> </w:t>
      </w:r>
      <w:r w:rsidR="00D74E3F">
        <w:rPr>
          <w:rFonts w:cstheme="majorHAnsi"/>
        </w:rPr>
        <w:t>wszelkie uwarunkowania formalno–</w:t>
      </w:r>
      <w:r w:rsidR="00FC262E" w:rsidRPr="00EB7803">
        <w:rPr>
          <w:rFonts w:cstheme="majorHAnsi"/>
        </w:rPr>
        <w:t>prawne (</w:t>
      </w:r>
      <w:r w:rsidR="002E2A3C" w:rsidRPr="0072615B">
        <w:rPr>
          <w:rFonts w:cstheme="majorHAnsi"/>
        </w:rPr>
        <w:t>podane w punkcie</w:t>
      </w:r>
      <w:r w:rsidR="00FC262E" w:rsidRPr="0072615B">
        <w:rPr>
          <w:rFonts w:cstheme="majorHAnsi"/>
        </w:rPr>
        <w:t xml:space="preserve"> </w:t>
      </w:r>
      <w:r w:rsidR="008E1ADC" w:rsidRPr="0072615B">
        <w:rPr>
          <w:rFonts w:cstheme="majorHAnsi"/>
        </w:rPr>
        <w:t>3</w:t>
      </w:r>
      <w:r w:rsidR="002E2A3C" w:rsidRPr="0072615B">
        <w:rPr>
          <w:rFonts w:cstheme="majorHAnsi"/>
        </w:rPr>
        <w:t xml:space="preserve"> niniejszego Załącznika</w:t>
      </w:r>
      <w:r w:rsidR="00FC262E" w:rsidRPr="0072615B">
        <w:rPr>
          <w:rFonts w:cstheme="majorHAnsi"/>
        </w:rPr>
        <w:t>)</w:t>
      </w:r>
      <w:r w:rsidR="00A37B07">
        <w:rPr>
          <w:rFonts w:cstheme="majorHAnsi"/>
        </w:rPr>
        <w:t>,</w:t>
      </w:r>
    </w:p>
    <w:p w14:paraId="66BCC650" w14:textId="4353359B" w:rsidR="001B57EA" w:rsidRPr="00EB7803" w:rsidRDefault="00A37B07" w:rsidP="00023201">
      <w:pPr>
        <w:pStyle w:val="Akapitzlist"/>
        <w:numPr>
          <w:ilvl w:val="0"/>
          <w:numId w:val="31"/>
        </w:numPr>
        <w:spacing w:before="120" w:after="120"/>
        <w:ind w:left="567" w:hanging="567"/>
        <w:jc w:val="both"/>
        <w:rPr>
          <w:rFonts w:cstheme="majorHAnsi"/>
        </w:rPr>
      </w:pPr>
      <w:r>
        <w:rPr>
          <w:rFonts w:cstheme="majorHAnsi"/>
        </w:rPr>
        <w:t xml:space="preserve">Nieruchomość Demonstracyjna </w:t>
      </w:r>
      <w:r w:rsidR="003767EA">
        <w:rPr>
          <w:rFonts w:cstheme="majorHAnsi"/>
        </w:rPr>
        <w:t>powinna</w:t>
      </w:r>
      <w:r w:rsidR="008D0E67">
        <w:rPr>
          <w:rFonts w:cstheme="majorHAnsi"/>
        </w:rPr>
        <w:t xml:space="preserve"> </w:t>
      </w:r>
      <w:r w:rsidR="003767EA">
        <w:rPr>
          <w:rFonts w:cstheme="majorHAnsi"/>
        </w:rPr>
        <w:t>być zabudowana oczyszczalnią ścieków wykorzystaną do stworzenia Demonstratora</w:t>
      </w:r>
      <w:r w:rsidR="006B1098">
        <w:rPr>
          <w:rFonts w:cstheme="majorHAnsi"/>
        </w:rPr>
        <w:t xml:space="preserve"> lub </w:t>
      </w:r>
      <w:r w:rsidR="0006041D">
        <w:rPr>
          <w:rFonts w:cstheme="majorHAnsi"/>
        </w:rPr>
        <w:t xml:space="preserve">być przeznaczona na budowę w ramach Przedsięwzięcia Demonstratora, stanowiącego </w:t>
      </w:r>
      <w:r w:rsidR="0051215E">
        <w:rPr>
          <w:rFonts w:cstheme="majorHAnsi"/>
        </w:rPr>
        <w:t>zupełnie nową i niezależną instalację</w:t>
      </w:r>
      <w:r w:rsidR="00FC262E" w:rsidRPr="00EB7803">
        <w:rPr>
          <w:rFonts w:cstheme="majorHAnsi"/>
        </w:rPr>
        <w:t xml:space="preserve">. </w:t>
      </w:r>
    </w:p>
    <w:p w14:paraId="497B2213" w14:textId="5E60AEB8" w:rsidR="00BF4F1D" w:rsidRPr="001B3D5D" w:rsidRDefault="007F4B31" w:rsidP="00023201">
      <w:pPr>
        <w:pStyle w:val="Nagwek2"/>
        <w:spacing w:before="120" w:after="120" w:line="259" w:lineRule="auto"/>
      </w:pPr>
      <w:r w:rsidRPr="001B3D5D">
        <w:t xml:space="preserve">Ogólny opis </w:t>
      </w:r>
      <w:r w:rsidR="004540EB" w:rsidRPr="001B3D5D">
        <w:t>w</w:t>
      </w:r>
      <w:r w:rsidR="00BF4F1D" w:rsidRPr="001B3D5D">
        <w:t>ymagań</w:t>
      </w:r>
      <w:r w:rsidR="008567F3">
        <w:t xml:space="preserve"> dotyczący</w:t>
      </w:r>
      <w:r w:rsidR="00BF4F1D" w:rsidRPr="001B3D5D">
        <w:t xml:space="preserve"> </w:t>
      </w:r>
      <w:r w:rsidR="00373530" w:rsidRPr="008567F3">
        <w:t xml:space="preserve">miejsca instalacji </w:t>
      </w:r>
      <w:r w:rsidR="0073597F">
        <w:t>Demonstratora Technologii</w:t>
      </w:r>
      <w:r w:rsidR="008567F3">
        <w:t>.</w:t>
      </w:r>
      <w:r w:rsidR="00373530">
        <w:t xml:space="preserve"> </w:t>
      </w:r>
    </w:p>
    <w:p w14:paraId="31EB6A1E" w14:textId="0AC23BD2" w:rsidR="00BD7E12" w:rsidRPr="00EB7803" w:rsidRDefault="00A37B07" w:rsidP="00023201">
      <w:pPr>
        <w:spacing w:before="120" w:after="120"/>
        <w:jc w:val="both"/>
        <w:rPr>
          <w:rFonts w:cstheme="majorHAnsi"/>
          <w:bCs/>
        </w:rPr>
      </w:pPr>
      <w:r>
        <w:rPr>
          <w:rFonts w:cstheme="majorHAnsi"/>
          <w:bCs/>
        </w:rPr>
        <w:t>Nieruchomość Demonstracyjna</w:t>
      </w:r>
      <w:r w:rsidR="00373530" w:rsidRPr="00BB45A5">
        <w:rPr>
          <w:rFonts w:cstheme="majorHAnsi"/>
          <w:bCs/>
        </w:rPr>
        <w:t xml:space="preserve"> (</w:t>
      </w:r>
      <w:r w:rsidR="00D74E3F">
        <w:rPr>
          <w:rFonts w:cstheme="majorHAnsi"/>
          <w:bCs/>
        </w:rPr>
        <w:t>n</w:t>
      </w:r>
      <w:r w:rsidR="0073597F">
        <w:rPr>
          <w:rFonts w:cstheme="majorHAnsi"/>
          <w:bCs/>
        </w:rPr>
        <w:t>owo wybudowana oczyszczalnia lub i</w:t>
      </w:r>
      <w:r w:rsidR="00FC11B6" w:rsidRPr="00BB45A5">
        <w:rPr>
          <w:rFonts w:cstheme="majorHAnsi"/>
          <w:bCs/>
        </w:rPr>
        <w:t>stniejąca oczyszczalnia, która będzie podda</w:t>
      </w:r>
      <w:r w:rsidR="0073597F">
        <w:rPr>
          <w:rFonts w:cstheme="majorHAnsi"/>
          <w:bCs/>
        </w:rPr>
        <w:t>na</w:t>
      </w:r>
      <w:r w:rsidR="00FC11B6" w:rsidRPr="00BB45A5">
        <w:rPr>
          <w:rFonts w:cstheme="majorHAnsi"/>
          <w:bCs/>
        </w:rPr>
        <w:t xml:space="preserve"> modernizacji</w:t>
      </w:r>
      <w:r w:rsidR="00373530">
        <w:rPr>
          <w:rFonts w:cstheme="majorHAnsi"/>
          <w:bCs/>
        </w:rPr>
        <w:t>)</w:t>
      </w:r>
      <w:r w:rsidR="00FC11B6" w:rsidRPr="00EB7803">
        <w:rPr>
          <w:rFonts w:cstheme="majorHAnsi"/>
          <w:bCs/>
        </w:rPr>
        <w:t xml:space="preserve"> musi spełniać podane poniżej kryteria dotyczące jej stanu technicznego</w:t>
      </w:r>
      <w:r w:rsidR="007F7B28" w:rsidRPr="00EB7803">
        <w:rPr>
          <w:rFonts w:cstheme="majorHAnsi"/>
          <w:bCs/>
        </w:rPr>
        <w:t xml:space="preserve"> oraz</w:t>
      </w:r>
      <w:r w:rsidR="007B0168" w:rsidRPr="00EB7803">
        <w:rPr>
          <w:rFonts w:cstheme="majorHAnsi"/>
          <w:bCs/>
        </w:rPr>
        <w:t xml:space="preserve"> </w:t>
      </w:r>
      <w:r w:rsidR="00BB45A5">
        <w:rPr>
          <w:rFonts w:cstheme="majorHAnsi"/>
          <w:bCs/>
        </w:rPr>
        <w:t xml:space="preserve">charakteryzować się </w:t>
      </w:r>
      <w:r w:rsidR="007B0168" w:rsidRPr="00EB7803">
        <w:rPr>
          <w:rFonts w:cstheme="majorHAnsi"/>
          <w:bCs/>
        </w:rPr>
        <w:t>odpowiedni</w:t>
      </w:r>
      <w:r w:rsidR="00BB45A5">
        <w:rPr>
          <w:rFonts w:cstheme="majorHAnsi"/>
          <w:bCs/>
        </w:rPr>
        <w:t>mi</w:t>
      </w:r>
      <w:r w:rsidR="007B0168" w:rsidRPr="0016398E">
        <w:rPr>
          <w:bCs/>
        </w:rPr>
        <w:t xml:space="preserve"> </w:t>
      </w:r>
      <w:r w:rsidR="00BB45A5">
        <w:rPr>
          <w:bCs/>
        </w:rPr>
        <w:t xml:space="preserve">parametrami </w:t>
      </w:r>
      <w:r w:rsidR="00BB45A5" w:rsidRPr="00EB7803">
        <w:rPr>
          <w:rFonts w:cstheme="majorHAnsi"/>
          <w:bCs/>
        </w:rPr>
        <w:t>dopływających</w:t>
      </w:r>
      <w:r w:rsidR="002E2A3C">
        <w:rPr>
          <w:bCs/>
        </w:rPr>
        <w:t xml:space="preserve"> ścieków surowych </w:t>
      </w:r>
      <w:r w:rsidR="00FC11B6" w:rsidRPr="00EB7803">
        <w:rPr>
          <w:rFonts w:cstheme="majorHAnsi"/>
          <w:bCs/>
        </w:rPr>
        <w:t xml:space="preserve">i </w:t>
      </w:r>
      <w:r w:rsidR="00BB45A5">
        <w:rPr>
          <w:rFonts w:cstheme="majorHAnsi"/>
          <w:bCs/>
        </w:rPr>
        <w:t xml:space="preserve">oczyszczonych </w:t>
      </w:r>
      <w:r w:rsidR="007B0168" w:rsidRPr="00EB7803">
        <w:rPr>
          <w:rFonts w:cstheme="majorHAnsi"/>
          <w:bCs/>
        </w:rPr>
        <w:t>odpływających z</w:t>
      </w:r>
      <w:r w:rsidR="00BB45A5">
        <w:rPr>
          <w:rFonts w:cstheme="majorHAnsi"/>
          <w:bCs/>
        </w:rPr>
        <w:t xml:space="preserve"> oczyszczalni</w:t>
      </w:r>
      <w:r w:rsidR="007B0168" w:rsidRPr="00EB7803">
        <w:rPr>
          <w:rFonts w:cstheme="majorHAnsi"/>
          <w:bCs/>
        </w:rPr>
        <w:t>.</w:t>
      </w:r>
      <w:r w:rsidR="008D0E67">
        <w:rPr>
          <w:rFonts w:cstheme="majorHAnsi"/>
          <w:bCs/>
        </w:rPr>
        <w:t xml:space="preserve"> </w:t>
      </w:r>
    </w:p>
    <w:p w14:paraId="206E321D" w14:textId="27346F42" w:rsidR="00EB7803" w:rsidRPr="00023201" w:rsidRDefault="004540EB" w:rsidP="00023201">
      <w:pPr>
        <w:pStyle w:val="Akapitzlist"/>
        <w:numPr>
          <w:ilvl w:val="1"/>
          <w:numId w:val="33"/>
        </w:numPr>
        <w:spacing w:before="120" w:after="120"/>
        <w:ind w:left="851" w:hanging="567"/>
        <w:jc w:val="both"/>
        <w:rPr>
          <w:rFonts w:asciiTheme="majorHAnsi" w:hAnsiTheme="majorHAnsi" w:cstheme="majorHAnsi"/>
          <w:b/>
          <w:color w:val="C00000"/>
          <w:sz w:val="24"/>
        </w:rPr>
      </w:pPr>
      <w:r w:rsidRPr="00023201">
        <w:rPr>
          <w:rFonts w:asciiTheme="majorHAnsi" w:hAnsiTheme="majorHAnsi" w:cstheme="majorHAnsi"/>
          <w:b/>
          <w:color w:val="C00000"/>
          <w:sz w:val="24"/>
        </w:rPr>
        <w:t xml:space="preserve">Opis stanu technicznego obiektu </w:t>
      </w:r>
    </w:p>
    <w:p w14:paraId="6F2FBD31" w14:textId="0AD6D5CC" w:rsidR="001B3D5D" w:rsidRPr="00EB7803" w:rsidRDefault="00BD7E12" w:rsidP="00023201">
      <w:pPr>
        <w:spacing w:before="120" w:after="120"/>
        <w:jc w:val="both"/>
        <w:rPr>
          <w:rFonts w:cstheme="majorHAnsi"/>
          <w:bCs/>
        </w:rPr>
      </w:pPr>
      <w:r w:rsidRPr="00EB7803">
        <w:rPr>
          <w:rFonts w:cstheme="majorHAnsi"/>
          <w:bCs/>
        </w:rPr>
        <w:t xml:space="preserve">Istniejąca oczyszczalnia ścieków może składać się </w:t>
      </w:r>
      <w:r w:rsidRPr="00EB7803">
        <w:rPr>
          <w:rFonts w:cstheme="majorHAnsi"/>
          <w:b/>
          <w:bCs/>
        </w:rPr>
        <w:t>maksymalnie</w:t>
      </w:r>
      <w:r w:rsidRPr="00EB7803">
        <w:rPr>
          <w:rFonts w:cstheme="majorHAnsi"/>
          <w:bCs/>
        </w:rPr>
        <w:t xml:space="preserve"> z:</w:t>
      </w:r>
    </w:p>
    <w:p w14:paraId="7CD1C94D" w14:textId="587DAA59" w:rsidR="00B823BE" w:rsidRPr="00EB7803" w:rsidRDefault="00BD7E12" w:rsidP="00023201">
      <w:pPr>
        <w:pStyle w:val="Akapitzlist"/>
        <w:numPr>
          <w:ilvl w:val="0"/>
          <w:numId w:val="38"/>
        </w:numPr>
        <w:spacing w:before="120" w:after="120"/>
        <w:ind w:left="709" w:hanging="567"/>
        <w:jc w:val="both"/>
        <w:rPr>
          <w:rFonts w:cstheme="majorHAnsi"/>
          <w:bCs/>
        </w:rPr>
      </w:pPr>
      <w:r w:rsidRPr="00EB7803">
        <w:rPr>
          <w:rFonts w:cstheme="majorHAnsi"/>
        </w:rPr>
        <w:t>Części mechanicznej</w:t>
      </w:r>
      <w:r w:rsidR="00485A16" w:rsidRPr="00EB7803">
        <w:rPr>
          <w:rFonts w:cstheme="majorHAnsi"/>
        </w:rPr>
        <w:t xml:space="preserve"> (wstępnej) </w:t>
      </w:r>
      <w:r w:rsidR="003767EA">
        <w:rPr>
          <w:rFonts w:cstheme="majorHAnsi"/>
        </w:rPr>
        <w:t>lub</w:t>
      </w:r>
      <w:r w:rsidR="00E0570A" w:rsidRPr="00EB7803">
        <w:rPr>
          <w:rFonts w:cstheme="majorHAnsi"/>
        </w:rPr>
        <w:t xml:space="preserve"> c</w:t>
      </w:r>
      <w:r w:rsidR="001B3D5D">
        <w:rPr>
          <w:rFonts w:cstheme="majorHAnsi"/>
        </w:rPr>
        <w:t>h</w:t>
      </w:r>
      <w:r w:rsidR="00E0570A" w:rsidRPr="00EB7803">
        <w:rPr>
          <w:rFonts w:cstheme="majorHAnsi"/>
        </w:rPr>
        <w:t>emicznej</w:t>
      </w:r>
      <w:r w:rsidR="00B823BE" w:rsidRPr="00EB7803">
        <w:rPr>
          <w:rFonts w:cstheme="majorHAnsi"/>
        </w:rPr>
        <w:t>:</w:t>
      </w:r>
    </w:p>
    <w:p w14:paraId="6B73553A" w14:textId="1B4A5189" w:rsidR="00BD7E12" w:rsidRPr="00EB7803" w:rsidRDefault="00B823BE" w:rsidP="00023201">
      <w:pPr>
        <w:pStyle w:val="Akapitzlist"/>
        <w:numPr>
          <w:ilvl w:val="0"/>
          <w:numId w:val="51"/>
        </w:numPr>
        <w:tabs>
          <w:tab w:val="left" w:pos="2552"/>
        </w:tabs>
        <w:spacing w:before="120" w:after="120"/>
        <w:ind w:left="1134" w:hanging="425"/>
        <w:jc w:val="both"/>
        <w:rPr>
          <w:rFonts w:cstheme="majorHAnsi"/>
        </w:rPr>
      </w:pPr>
      <w:r w:rsidRPr="00EB7803">
        <w:rPr>
          <w:rFonts w:cstheme="majorHAnsi"/>
        </w:rPr>
        <w:t xml:space="preserve">część mechaniczna: </w:t>
      </w:r>
      <w:r w:rsidR="00485A16" w:rsidRPr="00EB7803">
        <w:rPr>
          <w:rFonts w:cstheme="majorHAnsi"/>
        </w:rPr>
        <w:t>kraty, sita, piaskowniki, piaskowniki napowietrzane, osadniki wstępne,</w:t>
      </w:r>
      <w:r w:rsidR="00BD7E12" w:rsidRPr="00EB7803">
        <w:rPr>
          <w:rFonts w:cstheme="majorHAnsi"/>
        </w:rPr>
        <w:t xml:space="preserve"> </w:t>
      </w:r>
    </w:p>
    <w:p w14:paraId="794E0C73" w14:textId="0C0441DF" w:rsidR="00B823BE" w:rsidRPr="00EB7803" w:rsidRDefault="00B823BE" w:rsidP="00023201">
      <w:pPr>
        <w:pStyle w:val="Akapitzlist"/>
        <w:numPr>
          <w:ilvl w:val="0"/>
          <w:numId w:val="51"/>
        </w:numPr>
        <w:tabs>
          <w:tab w:val="left" w:pos="2552"/>
        </w:tabs>
        <w:spacing w:before="120" w:after="120"/>
        <w:ind w:left="1134" w:hanging="425"/>
        <w:jc w:val="both"/>
        <w:rPr>
          <w:rFonts w:cstheme="majorHAnsi"/>
          <w:bCs/>
        </w:rPr>
      </w:pPr>
      <w:r w:rsidRPr="00EB7803">
        <w:rPr>
          <w:rFonts w:cstheme="majorHAnsi"/>
        </w:rPr>
        <w:t xml:space="preserve">część chemiczna: strącanie wstępne przed osadnikami wstępnymi, </w:t>
      </w:r>
    </w:p>
    <w:p w14:paraId="15C1B629" w14:textId="67FD07F9" w:rsidR="00E0570A" w:rsidRPr="00EB7803" w:rsidRDefault="00BD7E12" w:rsidP="00023201">
      <w:pPr>
        <w:pStyle w:val="Akapitzlist"/>
        <w:numPr>
          <w:ilvl w:val="0"/>
          <w:numId w:val="38"/>
        </w:numPr>
        <w:spacing w:before="120" w:after="120"/>
        <w:ind w:left="709" w:hanging="567"/>
        <w:jc w:val="both"/>
        <w:rPr>
          <w:rFonts w:cstheme="majorHAnsi"/>
          <w:bCs/>
        </w:rPr>
      </w:pPr>
      <w:r w:rsidRPr="00EB7803">
        <w:rPr>
          <w:rFonts w:cstheme="majorHAnsi"/>
        </w:rPr>
        <w:t>Części biologiczn</w:t>
      </w:r>
      <w:r w:rsidR="00E0570A" w:rsidRPr="00EB7803">
        <w:rPr>
          <w:rFonts w:cstheme="majorHAnsi"/>
        </w:rPr>
        <w:t xml:space="preserve">ej </w:t>
      </w:r>
      <w:r w:rsidR="003767EA">
        <w:rPr>
          <w:rFonts w:cstheme="majorHAnsi"/>
        </w:rPr>
        <w:t>lub</w:t>
      </w:r>
      <w:r w:rsidR="00E0570A" w:rsidRPr="00EB7803">
        <w:rPr>
          <w:rFonts w:cstheme="majorHAnsi"/>
        </w:rPr>
        <w:t xml:space="preserve"> chemicznej:</w:t>
      </w:r>
    </w:p>
    <w:p w14:paraId="6BDE833A" w14:textId="412BBD3C" w:rsidR="00BD7E12" w:rsidRPr="00EB7803" w:rsidRDefault="00E0570A" w:rsidP="00023201">
      <w:pPr>
        <w:pStyle w:val="Akapitzlist"/>
        <w:numPr>
          <w:ilvl w:val="0"/>
          <w:numId w:val="49"/>
        </w:numPr>
        <w:spacing w:before="120" w:after="120"/>
        <w:ind w:left="1134" w:hanging="425"/>
        <w:jc w:val="both"/>
        <w:rPr>
          <w:rFonts w:cstheme="majorHAnsi"/>
        </w:rPr>
      </w:pPr>
      <w:r w:rsidRPr="00EB7803">
        <w:rPr>
          <w:rFonts w:cstheme="majorHAnsi"/>
        </w:rPr>
        <w:t xml:space="preserve">część biologiczna: złoża biologiczne, </w:t>
      </w:r>
      <w:r w:rsidR="00921149">
        <w:rPr>
          <w:rFonts w:cstheme="majorHAnsi"/>
        </w:rPr>
        <w:t>komory</w:t>
      </w:r>
      <w:r w:rsidRPr="00EB7803">
        <w:rPr>
          <w:rFonts w:cstheme="majorHAnsi"/>
        </w:rPr>
        <w:t xml:space="preserve"> </w:t>
      </w:r>
      <w:r w:rsidR="00921149">
        <w:rPr>
          <w:rFonts w:cstheme="majorHAnsi"/>
        </w:rPr>
        <w:t>osadu</w:t>
      </w:r>
      <w:r w:rsidRPr="00EB7803">
        <w:rPr>
          <w:rFonts w:cstheme="majorHAnsi"/>
        </w:rPr>
        <w:t xml:space="preserve"> czynn</w:t>
      </w:r>
      <w:r w:rsidR="00921149">
        <w:rPr>
          <w:rFonts w:cstheme="majorHAnsi"/>
        </w:rPr>
        <w:t>ego, reaktory hybrydowe</w:t>
      </w:r>
      <w:r w:rsidRPr="00EB7803">
        <w:rPr>
          <w:rFonts w:cstheme="majorHAnsi"/>
        </w:rPr>
        <w:t xml:space="preserve">, </w:t>
      </w:r>
      <w:ins w:id="1" w:author="Autor">
        <w:r w:rsidR="008415D9" w:rsidRPr="00163B2B">
          <w:rPr>
            <w:rFonts w:cstheme="majorHAnsi"/>
            <w:rPrChange w:id="2" w:author="Autor">
              <w:rPr>
                <w:rFonts w:cstheme="majorHAnsi"/>
                <w:highlight w:val="yellow"/>
              </w:rPr>
            </w:rPrChange>
          </w:rPr>
          <w:t>oczyszczalnie hydrofitowe</w:t>
        </w:r>
        <w:r w:rsidR="008415D9" w:rsidRPr="00EB7803">
          <w:rPr>
            <w:rFonts w:cstheme="majorHAnsi"/>
          </w:rPr>
          <w:t xml:space="preserve"> </w:t>
        </w:r>
      </w:ins>
      <w:r w:rsidRPr="00EB7803">
        <w:rPr>
          <w:rFonts w:cstheme="majorHAnsi"/>
        </w:rPr>
        <w:t>p</w:t>
      </w:r>
      <w:r w:rsidR="00BD7E12" w:rsidRPr="00EB7803">
        <w:rPr>
          <w:rFonts w:cstheme="majorHAnsi"/>
        </w:rPr>
        <w:t xml:space="preserve">ompownia ścieków, </w:t>
      </w:r>
      <w:r w:rsidRPr="00EB7803">
        <w:rPr>
          <w:rFonts w:cstheme="majorHAnsi"/>
        </w:rPr>
        <w:t>o</w:t>
      </w:r>
      <w:r w:rsidR="00BD7E12" w:rsidRPr="00EB7803">
        <w:rPr>
          <w:rFonts w:cstheme="majorHAnsi"/>
        </w:rPr>
        <w:t>sadnik wtórn</w:t>
      </w:r>
      <w:r w:rsidRPr="00EB7803">
        <w:rPr>
          <w:rFonts w:cstheme="majorHAnsi"/>
        </w:rPr>
        <w:t>y</w:t>
      </w:r>
      <w:r w:rsidR="00BD7E12" w:rsidRPr="00EB7803">
        <w:rPr>
          <w:rFonts w:cstheme="majorHAnsi"/>
        </w:rPr>
        <w:t xml:space="preserve">, </w:t>
      </w:r>
      <w:r w:rsidRPr="00EB7803">
        <w:rPr>
          <w:rFonts w:cstheme="majorHAnsi"/>
        </w:rPr>
        <w:t>u</w:t>
      </w:r>
      <w:r w:rsidR="00BD7E12" w:rsidRPr="00EB7803">
        <w:rPr>
          <w:rFonts w:cstheme="majorHAnsi"/>
        </w:rPr>
        <w:t>kład recyrkulacji osadu wtórnego</w:t>
      </w:r>
      <w:r w:rsidRPr="00EB7803">
        <w:rPr>
          <w:rFonts w:cstheme="majorHAnsi"/>
        </w:rPr>
        <w:t xml:space="preserve">, </w:t>
      </w:r>
    </w:p>
    <w:p w14:paraId="7873F27D" w14:textId="655DA5D3" w:rsidR="00E0570A" w:rsidRPr="002726C6" w:rsidRDefault="00E0570A" w:rsidP="00023201">
      <w:pPr>
        <w:pStyle w:val="Akapitzlist"/>
        <w:numPr>
          <w:ilvl w:val="0"/>
          <w:numId w:val="49"/>
        </w:numPr>
        <w:spacing w:before="120" w:after="120"/>
        <w:ind w:left="1134" w:hanging="425"/>
        <w:jc w:val="both"/>
        <w:rPr>
          <w:rFonts w:cstheme="majorHAnsi"/>
          <w:bCs/>
        </w:rPr>
      </w:pPr>
      <w:r w:rsidRPr="00EB7803">
        <w:rPr>
          <w:rFonts w:cstheme="majorHAnsi"/>
        </w:rPr>
        <w:t xml:space="preserve">część chemiczna: </w:t>
      </w:r>
      <w:r w:rsidRPr="002726C6">
        <w:rPr>
          <w:rFonts w:cstheme="majorHAnsi"/>
        </w:rPr>
        <w:t>strącanie symultaniczne, strącanie końcowe, itd.,</w:t>
      </w:r>
    </w:p>
    <w:p w14:paraId="2989F846" w14:textId="7347ED95" w:rsidR="0061774F" w:rsidRPr="002726C6" w:rsidRDefault="00BD7E12" w:rsidP="00023201">
      <w:pPr>
        <w:pStyle w:val="Akapitzlist"/>
        <w:numPr>
          <w:ilvl w:val="0"/>
          <w:numId w:val="38"/>
        </w:numPr>
        <w:spacing w:before="120" w:after="120"/>
        <w:ind w:left="709" w:hanging="567"/>
        <w:jc w:val="both"/>
        <w:rPr>
          <w:rFonts w:cstheme="majorHAnsi"/>
        </w:rPr>
      </w:pPr>
      <w:r w:rsidRPr="002726C6">
        <w:rPr>
          <w:rFonts w:cstheme="majorHAnsi"/>
        </w:rPr>
        <w:t xml:space="preserve">Części </w:t>
      </w:r>
      <w:r w:rsidR="0061774F" w:rsidRPr="002726C6">
        <w:rPr>
          <w:rFonts w:cstheme="majorHAnsi"/>
        </w:rPr>
        <w:t xml:space="preserve">odnowy wody: </w:t>
      </w:r>
      <w:r w:rsidR="00921149" w:rsidRPr="002726C6">
        <w:rPr>
          <w:rFonts w:cstheme="majorHAnsi"/>
        </w:rPr>
        <w:t>urządzenia do filtracji i dezynfekcji</w:t>
      </w:r>
      <w:r w:rsidR="00BF22F9" w:rsidRPr="002726C6">
        <w:rPr>
          <w:rFonts w:cstheme="majorHAnsi"/>
        </w:rPr>
        <w:t xml:space="preserve"> (</w:t>
      </w:r>
      <w:r w:rsidR="00A12709" w:rsidRPr="002726C6">
        <w:rPr>
          <w:rFonts w:cstheme="majorHAnsi"/>
        </w:rPr>
        <w:t>związki chloru</w:t>
      </w:r>
      <w:r w:rsidR="00BF22F9" w:rsidRPr="002726C6">
        <w:rPr>
          <w:rFonts w:cstheme="majorHAnsi"/>
        </w:rPr>
        <w:t>, lampy UV)</w:t>
      </w:r>
      <w:r w:rsidR="001D6C6D">
        <w:rPr>
          <w:rFonts w:cstheme="majorHAnsi"/>
        </w:rPr>
        <w:t>,</w:t>
      </w:r>
    </w:p>
    <w:p w14:paraId="64A15C9A" w14:textId="4061FCCE" w:rsidR="00BD7E12" w:rsidRPr="008415D9" w:rsidRDefault="0061774F" w:rsidP="00023201">
      <w:pPr>
        <w:pStyle w:val="Akapitzlist"/>
        <w:numPr>
          <w:ilvl w:val="0"/>
          <w:numId w:val="38"/>
        </w:numPr>
        <w:spacing w:before="120" w:after="120"/>
        <w:ind w:hanging="644"/>
        <w:jc w:val="both"/>
        <w:rPr>
          <w:rFonts w:cstheme="majorHAnsi"/>
        </w:rPr>
      </w:pPr>
      <w:r w:rsidRPr="002726C6">
        <w:rPr>
          <w:rFonts w:cstheme="majorHAnsi"/>
        </w:rPr>
        <w:t xml:space="preserve">Część </w:t>
      </w:r>
      <w:r w:rsidR="00BD7E12" w:rsidRPr="002726C6">
        <w:rPr>
          <w:rFonts w:cstheme="majorHAnsi"/>
        </w:rPr>
        <w:t xml:space="preserve">przeróbki osadu: </w:t>
      </w:r>
      <w:r w:rsidR="00A12709" w:rsidRPr="002726C6">
        <w:rPr>
          <w:rFonts w:cstheme="majorHAnsi"/>
        </w:rPr>
        <w:t>otwarte komory fermentacyjne</w:t>
      </w:r>
      <w:r w:rsidR="00A12709">
        <w:rPr>
          <w:rFonts w:cstheme="majorHAnsi"/>
        </w:rPr>
        <w:t xml:space="preserve">, </w:t>
      </w:r>
      <w:r w:rsidR="00C75483" w:rsidRPr="00EB7803">
        <w:rPr>
          <w:rFonts w:cstheme="majorHAnsi"/>
        </w:rPr>
        <w:t>urządzenia do odwadniania osadu, p</w:t>
      </w:r>
      <w:r w:rsidR="00BD7E12" w:rsidRPr="00EB7803">
        <w:rPr>
          <w:rFonts w:cstheme="majorHAnsi"/>
        </w:rPr>
        <w:t>oletka osadowe</w:t>
      </w:r>
      <w:r w:rsidR="00C75483" w:rsidRPr="00EB7803">
        <w:rPr>
          <w:rFonts w:cstheme="majorHAnsi"/>
        </w:rPr>
        <w:t>,</w:t>
      </w:r>
      <w:r w:rsidR="00921149">
        <w:rPr>
          <w:rFonts w:cstheme="majorHAnsi"/>
        </w:rPr>
        <w:t xml:space="preserve"> </w:t>
      </w:r>
      <w:ins w:id="3" w:author="Autor">
        <w:r w:rsidR="008415D9" w:rsidRPr="00163B2B">
          <w:rPr>
            <w:rFonts w:cstheme="majorHAnsi"/>
            <w:rPrChange w:id="4" w:author="Autor">
              <w:rPr>
                <w:rFonts w:cstheme="majorHAnsi"/>
                <w:highlight w:val="yellow"/>
              </w:rPr>
            </w:rPrChange>
          </w:rPr>
          <w:t>grawitacyjne lub mechaniczne zagęszczanie osadu w przeznaczonych do tego celu zagęszczaczach</w:t>
        </w:r>
        <w:r w:rsidR="008415D9" w:rsidRPr="008415D9">
          <w:rPr>
            <w:rFonts w:cstheme="majorHAnsi"/>
          </w:rPr>
          <w:t>,</w:t>
        </w:r>
        <w:r w:rsidR="008415D9">
          <w:rPr>
            <w:rFonts w:cstheme="majorHAnsi"/>
          </w:rPr>
          <w:t xml:space="preserve"> </w:t>
        </w:r>
      </w:ins>
      <w:r w:rsidR="00921149">
        <w:rPr>
          <w:rFonts w:cstheme="majorHAnsi"/>
        </w:rPr>
        <w:t>higienizacja osadów metodą wapnowania</w:t>
      </w:r>
      <w:ins w:id="5" w:author="Autor">
        <w:r w:rsidR="008415D9" w:rsidRPr="008415D9">
          <w:rPr>
            <w:rFonts w:cstheme="majorHAnsi"/>
          </w:rPr>
          <w:t>,</w:t>
        </w:r>
        <w:r w:rsidR="008415D9" w:rsidRPr="00163B2B">
          <w:rPr>
            <w:rFonts w:cstheme="minorHAnsi"/>
            <w:rPrChange w:id="6" w:author="Autor">
              <w:rPr>
                <w:rFonts w:cstheme="minorHAnsi"/>
                <w:highlight w:val="yellow"/>
              </w:rPr>
            </w:rPrChange>
          </w:rPr>
          <w:t xml:space="preserve"> stabilizacja tlenowe osadu w wydzielonej KTSO</w:t>
        </w:r>
      </w:ins>
    </w:p>
    <w:p w14:paraId="5D0AEF67" w14:textId="465A897F" w:rsidR="00C90F8E" w:rsidRDefault="00C90F8E" w:rsidP="00023201">
      <w:pPr>
        <w:pStyle w:val="Akapitzlist"/>
        <w:spacing w:before="120" w:after="120"/>
        <w:ind w:left="0"/>
        <w:jc w:val="both"/>
        <w:rPr>
          <w:rFonts w:cstheme="majorHAnsi"/>
        </w:rPr>
      </w:pPr>
    </w:p>
    <w:p w14:paraId="1A59B6A3" w14:textId="5E052A11" w:rsidR="00BF22F9" w:rsidRPr="00EB7803" w:rsidRDefault="002E2A3C" w:rsidP="00023201">
      <w:pPr>
        <w:pStyle w:val="Akapitzlist"/>
        <w:spacing w:before="120" w:after="120"/>
        <w:ind w:left="0"/>
        <w:jc w:val="both"/>
        <w:rPr>
          <w:rFonts w:cstheme="majorHAnsi"/>
        </w:rPr>
      </w:pPr>
      <w:r w:rsidRPr="0072615B">
        <w:t xml:space="preserve">Żadne inne elementy technologii oczyszczania ścieków na obiekcie wybranym przez Wykonawcę do modernizacji w ramach prowadzonego projektu </w:t>
      </w:r>
      <w:r w:rsidRPr="0072615B">
        <w:rPr>
          <w:b/>
        </w:rPr>
        <w:t>nie są</w:t>
      </w:r>
      <w:r w:rsidRPr="0072615B">
        <w:t xml:space="preserve"> dozwolone.</w:t>
      </w:r>
      <w:r w:rsidR="00BD2013">
        <w:t xml:space="preserve"> Nieruchomość Demonstracyjna </w:t>
      </w:r>
      <w:r w:rsidR="00BD2013">
        <w:lastRenderedPageBreak/>
        <w:t>zabudowana instalacją przedstawiająca stan techniczny wykraczający poza powyższy zakres jest uznawana za niezgodną z Regulaminem i Umową.</w:t>
      </w:r>
    </w:p>
    <w:p w14:paraId="7BC8F9B9" w14:textId="77777777" w:rsidR="006661FF" w:rsidRPr="00023201" w:rsidRDefault="006661FF" w:rsidP="00023201">
      <w:pPr>
        <w:spacing w:before="120" w:after="120"/>
        <w:jc w:val="both"/>
        <w:rPr>
          <w:rFonts w:cstheme="majorHAnsi"/>
        </w:rPr>
      </w:pPr>
    </w:p>
    <w:p w14:paraId="34504035" w14:textId="2498DF04" w:rsidR="001B3D5D" w:rsidRPr="00023201" w:rsidRDefault="00AA7635" w:rsidP="00023201">
      <w:pPr>
        <w:pStyle w:val="Akapitzlist"/>
        <w:numPr>
          <w:ilvl w:val="1"/>
          <w:numId w:val="33"/>
        </w:numPr>
        <w:spacing w:before="120" w:after="120"/>
        <w:ind w:left="851" w:hanging="567"/>
        <w:jc w:val="both"/>
        <w:rPr>
          <w:rFonts w:cstheme="majorHAnsi"/>
          <w:color w:val="C00000"/>
        </w:rPr>
      </w:pPr>
      <w:r w:rsidRPr="00023201">
        <w:rPr>
          <w:rFonts w:asciiTheme="majorHAnsi" w:hAnsiTheme="majorHAnsi" w:cstheme="majorHAnsi"/>
          <w:b/>
          <w:bCs/>
          <w:color w:val="C00000"/>
          <w:sz w:val="24"/>
        </w:rPr>
        <w:t>Charakterystyka minimalnych parametrów dotyczących przepustowości i ilości powstających osadów</w:t>
      </w:r>
    </w:p>
    <w:p w14:paraId="56594FCE" w14:textId="3ABA1D48" w:rsidR="005836DB" w:rsidRPr="001B3D5D" w:rsidRDefault="00BD7E12" w:rsidP="00023201">
      <w:pPr>
        <w:spacing w:before="120" w:after="120"/>
        <w:jc w:val="both"/>
        <w:rPr>
          <w:highlight w:val="yellow"/>
        </w:rPr>
      </w:pPr>
      <w:r w:rsidRPr="001B3D5D">
        <w:rPr>
          <w:rFonts w:cstheme="majorHAnsi"/>
        </w:rPr>
        <w:t xml:space="preserve">Oczyszczalnia ścieków musi charakteryzować się </w:t>
      </w:r>
      <w:r w:rsidR="00AA7635" w:rsidRPr="001B3D5D">
        <w:rPr>
          <w:rFonts w:cstheme="majorHAnsi"/>
        </w:rPr>
        <w:t xml:space="preserve">następującymi </w:t>
      </w:r>
      <w:r w:rsidRPr="001B3D5D">
        <w:rPr>
          <w:rFonts w:cstheme="majorHAnsi"/>
        </w:rPr>
        <w:t>minimalnymi parametrami opisującymi przepustowość i ilość powstających osadów:</w:t>
      </w:r>
    </w:p>
    <w:p w14:paraId="3BE9AFB3" w14:textId="369BE3AD" w:rsidR="004C413D" w:rsidRPr="00EB7803" w:rsidRDefault="004C413D" w:rsidP="00023201">
      <w:pPr>
        <w:pStyle w:val="Akapitzlist"/>
        <w:numPr>
          <w:ilvl w:val="0"/>
          <w:numId w:val="22"/>
        </w:numPr>
        <w:spacing w:before="120" w:after="120"/>
        <w:ind w:left="426" w:hanging="425"/>
        <w:jc w:val="both"/>
        <w:rPr>
          <w:rFonts w:cstheme="majorHAnsi"/>
        </w:rPr>
      </w:pPr>
      <w:r w:rsidRPr="00EB7803">
        <w:rPr>
          <w:rFonts w:cstheme="majorHAnsi"/>
        </w:rPr>
        <w:t xml:space="preserve">Ilość oczyszczanych ścieków komunalnych ogółem w ciągu roku – nie mniej niż </w:t>
      </w:r>
      <w:del w:id="7" w:author="Autor">
        <w:r w:rsidR="001B3D5D" w:rsidRPr="00BF22F9" w:rsidDel="008415D9">
          <w:rPr>
            <w:rFonts w:cstheme="majorHAnsi"/>
          </w:rPr>
          <w:delText>470</w:delText>
        </w:r>
        <w:r w:rsidR="001B3D5D" w:rsidDel="008415D9">
          <w:rPr>
            <w:rFonts w:cstheme="majorHAnsi"/>
          </w:rPr>
          <w:delText xml:space="preserve"> </w:delText>
        </w:r>
        <w:r w:rsidRPr="00EB7803" w:rsidDel="008415D9">
          <w:rPr>
            <w:rFonts w:cstheme="majorHAnsi"/>
          </w:rPr>
          <w:delText>tys. m</w:delText>
        </w:r>
        <w:r w:rsidRPr="00A615BD" w:rsidDel="008415D9">
          <w:rPr>
            <w:rFonts w:cstheme="majorHAnsi"/>
            <w:vertAlign w:val="superscript"/>
          </w:rPr>
          <w:delText>3</w:delText>
        </w:r>
        <w:r w:rsidRPr="00EB7803" w:rsidDel="008415D9">
          <w:rPr>
            <w:rFonts w:cstheme="majorHAnsi"/>
          </w:rPr>
          <w:delText>/r</w:delText>
        </w:r>
        <w:r w:rsidR="001B2B24" w:rsidDel="008415D9">
          <w:rPr>
            <w:rFonts w:cstheme="majorHAnsi"/>
          </w:rPr>
          <w:delText>ok</w:delText>
        </w:r>
      </w:del>
      <w:ins w:id="8" w:author="Autor">
        <w:r w:rsidR="008415D9">
          <w:rPr>
            <w:rFonts w:cstheme="majorHAnsi"/>
          </w:rPr>
          <w:t xml:space="preserve"> </w:t>
        </w:r>
        <w:r w:rsidR="008415D9" w:rsidRPr="00163B2B">
          <w:rPr>
            <w:rFonts w:cstheme="majorHAnsi"/>
            <w:rPrChange w:id="9" w:author="Autor">
              <w:rPr>
                <w:rFonts w:cstheme="majorHAnsi"/>
                <w:highlight w:val="yellow"/>
              </w:rPr>
            </w:rPrChange>
          </w:rPr>
          <w:t>650 tys. m</w:t>
        </w:r>
        <w:r w:rsidR="008415D9" w:rsidRPr="00163B2B">
          <w:rPr>
            <w:rFonts w:cstheme="majorHAnsi"/>
            <w:vertAlign w:val="superscript"/>
            <w:rPrChange w:id="10" w:author="Autor">
              <w:rPr>
                <w:rFonts w:cstheme="majorHAnsi"/>
                <w:highlight w:val="yellow"/>
                <w:vertAlign w:val="superscript"/>
              </w:rPr>
            </w:rPrChange>
          </w:rPr>
          <w:t>3</w:t>
        </w:r>
        <w:r w:rsidR="008415D9" w:rsidRPr="00163B2B">
          <w:rPr>
            <w:rFonts w:cstheme="majorHAnsi"/>
            <w:rPrChange w:id="11" w:author="Autor">
              <w:rPr>
                <w:rFonts w:cstheme="majorHAnsi"/>
                <w:highlight w:val="yellow"/>
              </w:rPr>
            </w:rPrChange>
          </w:rPr>
          <w:t>/rok</w:t>
        </w:r>
      </w:ins>
    </w:p>
    <w:p w14:paraId="0F064C15" w14:textId="6F7BED49" w:rsidR="004C413D" w:rsidRPr="00EB7803" w:rsidRDefault="004C413D" w:rsidP="00023201">
      <w:pPr>
        <w:pStyle w:val="Akapitzlist"/>
        <w:numPr>
          <w:ilvl w:val="0"/>
          <w:numId w:val="22"/>
        </w:numPr>
        <w:spacing w:before="120" w:after="120"/>
        <w:ind w:left="426" w:hanging="425"/>
        <w:jc w:val="both"/>
        <w:rPr>
          <w:rFonts w:cstheme="majorHAnsi"/>
        </w:rPr>
      </w:pPr>
      <w:r w:rsidRPr="00EB7803">
        <w:rPr>
          <w:rFonts w:cstheme="majorHAnsi"/>
        </w:rPr>
        <w:t>Ilość oczyszczanych ścieków komunalnych ogółem w ciągu doby – nie mniej niż</w:t>
      </w:r>
      <w:r w:rsidR="001B3D5D">
        <w:rPr>
          <w:rFonts w:cstheme="majorHAnsi"/>
        </w:rPr>
        <w:t xml:space="preserve"> </w:t>
      </w:r>
      <w:del w:id="12" w:author="Autor">
        <w:r w:rsidRPr="00EB7803" w:rsidDel="008415D9">
          <w:rPr>
            <w:rFonts w:cstheme="majorHAnsi"/>
          </w:rPr>
          <w:delText>1 300 m</w:delText>
        </w:r>
        <w:r w:rsidRPr="00A615BD" w:rsidDel="008415D9">
          <w:rPr>
            <w:rFonts w:cstheme="majorHAnsi"/>
            <w:vertAlign w:val="superscript"/>
          </w:rPr>
          <w:delText>3</w:delText>
        </w:r>
        <w:r w:rsidRPr="00EB7803" w:rsidDel="008415D9">
          <w:rPr>
            <w:rFonts w:cstheme="majorHAnsi"/>
          </w:rPr>
          <w:delText>/dobę</w:delText>
        </w:r>
      </w:del>
      <w:ins w:id="13" w:author="Autor">
        <w:r w:rsidR="008415D9">
          <w:rPr>
            <w:rFonts w:cstheme="majorHAnsi"/>
          </w:rPr>
          <w:t xml:space="preserve"> </w:t>
        </w:r>
        <w:r w:rsidR="008415D9" w:rsidRPr="00163B2B">
          <w:rPr>
            <w:rFonts w:cstheme="majorHAnsi"/>
            <w:rPrChange w:id="14" w:author="Autor">
              <w:rPr>
                <w:rFonts w:cstheme="majorHAnsi"/>
                <w:highlight w:val="yellow"/>
              </w:rPr>
            </w:rPrChange>
          </w:rPr>
          <w:t>1 800 m</w:t>
        </w:r>
        <w:r w:rsidR="008415D9" w:rsidRPr="00163B2B">
          <w:rPr>
            <w:rFonts w:cstheme="majorHAnsi"/>
            <w:vertAlign w:val="superscript"/>
            <w:rPrChange w:id="15" w:author="Autor">
              <w:rPr>
                <w:rFonts w:cstheme="majorHAnsi"/>
                <w:highlight w:val="yellow"/>
                <w:vertAlign w:val="superscript"/>
              </w:rPr>
            </w:rPrChange>
          </w:rPr>
          <w:t>3</w:t>
        </w:r>
        <w:r w:rsidR="008415D9" w:rsidRPr="00163B2B">
          <w:rPr>
            <w:rFonts w:cstheme="majorHAnsi"/>
            <w:rPrChange w:id="16" w:author="Autor">
              <w:rPr>
                <w:rFonts w:cstheme="majorHAnsi"/>
                <w:highlight w:val="yellow"/>
              </w:rPr>
            </w:rPrChange>
          </w:rPr>
          <w:t>/dobę</w:t>
        </w:r>
      </w:ins>
    </w:p>
    <w:p w14:paraId="7FA1843D" w14:textId="77777777" w:rsidR="004C413D" w:rsidRPr="00EB7803" w:rsidRDefault="004C413D" w:rsidP="00023201">
      <w:pPr>
        <w:pStyle w:val="Akapitzlist"/>
        <w:numPr>
          <w:ilvl w:val="0"/>
          <w:numId w:val="22"/>
        </w:numPr>
        <w:spacing w:before="120" w:after="120"/>
        <w:ind w:left="426" w:hanging="425"/>
        <w:jc w:val="both"/>
        <w:rPr>
          <w:rFonts w:cstheme="majorHAnsi"/>
        </w:rPr>
      </w:pPr>
      <w:r w:rsidRPr="00EB7803">
        <w:rPr>
          <w:rFonts w:cstheme="majorHAnsi"/>
        </w:rPr>
        <w:t>Ilość suchej masy osadów powstających na oczyszczalni – nie mniej niż 300 Mg/rok</w:t>
      </w:r>
    </w:p>
    <w:p w14:paraId="345D38B8" w14:textId="4A0B7C5B" w:rsidR="00A16170" w:rsidRPr="00A16170" w:rsidRDefault="004C413D" w:rsidP="00023201">
      <w:pPr>
        <w:pStyle w:val="Akapitzlist"/>
        <w:numPr>
          <w:ilvl w:val="0"/>
          <w:numId w:val="22"/>
        </w:numPr>
        <w:spacing w:before="120" w:after="120"/>
        <w:ind w:left="426" w:hanging="425"/>
        <w:jc w:val="both"/>
        <w:rPr>
          <w:rFonts w:cstheme="majorHAnsi"/>
        </w:rPr>
      </w:pPr>
      <w:r w:rsidRPr="00EB7803">
        <w:rPr>
          <w:rFonts w:cstheme="majorHAnsi"/>
        </w:rPr>
        <w:t>Ilość suchej masy osadów powstających na oczyszczalni – nie mniej niż 800 kg/dobę</w:t>
      </w:r>
    </w:p>
    <w:p w14:paraId="5AA55369" w14:textId="55F616D2" w:rsidR="006661FF" w:rsidRDefault="00A16170" w:rsidP="00023201">
      <w:pPr>
        <w:tabs>
          <w:tab w:val="left" w:pos="1701"/>
          <w:tab w:val="left" w:pos="1843"/>
        </w:tabs>
        <w:spacing w:before="120" w:after="120"/>
        <w:jc w:val="both"/>
        <w:rPr>
          <w:rFonts w:cstheme="majorHAnsi"/>
        </w:rPr>
      </w:pPr>
      <w:r w:rsidRPr="00A615BD">
        <w:rPr>
          <w:rFonts w:cstheme="majorHAnsi"/>
        </w:rPr>
        <w:t xml:space="preserve">Powyższe parametry </w:t>
      </w:r>
      <w:r w:rsidR="002622C5" w:rsidRPr="00A615BD">
        <w:rPr>
          <w:rFonts w:cstheme="majorHAnsi"/>
        </w:rPr>
        <w:t>ilościowe ścieków odnoszą</w:t>
      </w:r>
      <w:r w:rsidRPr="00A615BD">
        <w:rPr>
          <w:rFonts w:cstheme="majorHAnsi"/>
        </w:rPr>
        <w:t xml:space="preserve"> się</w:t>
      </w:r>
      <w:r w:rsidR="00D74E3F">
        <w:rPr>
          <w:rFonts w:cstheme="majorHAnsi"/>
        </w:rPr>
        <w:t xml:space="preserve"> również do Instalacji Ułamkowo-</w:t>
      </w:r>
      <w:r w:rsidRPr="00A615BD">
        <w:rPr>
          <w:rFonts w:cstheme="majorHAnsi"/>
        </w:rPr>
        <w:t>Technicznej, która powstanie w Etapie I Przedsięwzięcia. Instalacja Ułamkowo</w:t>
      </w:r>
      <w:r w:rsidR="00D74E3F">
        <w:rPr>
          <w:rFonts w:cstheme="majorHAnsi"/>
        </w:rPr>
        <w:t>-</w:t>
      </w:r>
      <w:r w:rsidRPr="00A615BD">
        <w:rPr>
          <w:rFonts w:cstheme="majorHAnsi"/>
        </w:rPr>
        <w:t>Techniczna ma być zaprojektowana na minimum 5% wartości wskazanego powyżej przepływu</w:t>
      </w:r>
      <w:r w:rsidR="00A615BD" w:rsidRPr="00A615BD">
        <w:rPr>
          <w:rFonts w:cstheme="majorHAnsi"/>
        </w:rPr>
        <w:t xml:space="preserve"> dobowego (</w:t>
      </w:r>
      <w:r w:rsidR="00473393" w:rsidRPr="00A615BD">
        <w:rPr>
          <w:rFonts w:cstheme="majorHAnsi"/>
        </w:rPr>
        <w:t>Ilość oczyszczanych ścieków komunalnych ogółem w ciągu doby).</w:t>
      </w:r>
      <w:r w:rsidR="00473393">
        <w:rPr>
          <w:rFonts w:cstheme="majorHAnsi"/>
        </w:rPr>
        <w:t xml:space="preserve"> </w:t>
      </w:r>
    </w:p>
    <w:p w14:paraId="4DB22882" w14:textId="19EECA89" w:rsidR="000422BC" w:rsidRPr="00473393" w:rsidRDefault="000422BC" w:rsidP="00023201">
      <w:pPr>
        <w:tabs>
          <w:tab w:val="left" w:pos="1701"/>
          <w:tab w:val="left" w:pos="1843"/>
        </w:tabs>
        <w:spacing w:before="120" w:after="120"/>
        <w:jc w:val="both"/>
        <w:rPr>
          <w:rFonts w:cstheme="majorHAnsi"/>
        </w:rPr>
      </w:pPr>
      <w:r>
        <w:t>Nieruchomość Demonstracyjna zabudowana instalacją przedstawiająca stan techniczny poniżej wskazan</w:t>
      </w:r>
      <w:r w:rsidR="008D7403">
        <w:t>ych wymogów</w:t>
      </w:r>
      <w:r>
        <w:t xml:space="preserve"> jest uznawana za niezgodną z Regulaminem i Umową.</w:t>
      </w:r>
    </w:p>
    <w:p w14:paraId="5401A336" w14:textId="76D69E6A" w:rsidR="006661FF" w:rsidRPr="00023201" w:rsidRDefault="006661FF" w:rsidP="00023201">
      <w:pPr>
        <w:pStyle w:val="Akapitzlist"/>
        <w:numPr>
          <w:ilvl w:val="1"/>
          <w:numId w:val="33"/>
        </w:numPr>
        <w:spacing w:before="120" w:after="120"/>
        <w:ind w:left="851" w:hanging="567"/>
        <w:jc w:val="both"/>
        <w:rPr>
          <w:rFonts w:asciiTheme="majorHAnsi" w:hAnsiTheme="majorHAnsi" w:cstheme="majorHAnsi"/>
          <w:b/>
          <w:bCs/>
          <w:color w:val="C00000"/>
          <w:sz w:val="24"/>
        </w:rPr>
      </w:pPr>
      <w:bookmarkStart w:id="17" w:name="_Hlk53509454"/>
      <w:r w:rsidRPr="00023201">
        <w:rPr>
          <w:rFonts w:asciiTheme="majorHAnsi" w:hAnsiTheme="majorHAnsi" w:cstheme="majorHAnsi"/>
          <w:b/>
          <w:bCs/>
          <w:color w:val="C00000"/>
          <w:sz w:val="24"/>
        </w:rPr>
        <w:t>Charakterystyka dopływających ścieków</w:t>
      </w:r>
      <w:r w:rsidR="00BB45A5" w:rsidRPr="00023201">
        <w:rPr>
          <w:rFonts w:asciiTheme="majorHAnsi" w:hAnsiTheme="majorHAnsi" w:cstheme="majorHAnsi"/>
          <w:b/>
          <w:bCs/>
          <w:color w:val="C00000"/>
          <w:sz w:val="24"/>
        </w:rPr>
        <w:t xml:space="preserve"> surowych:</w:t>
      </w:r>
      <w:r w:rsidRPr="00023201">
        <w:rPr>
          <w:rFonts w:asciiTheme="majorHAnsi" w:hAnsiTheme="majorHAnsi" w:cstheme="majorHAnsi"/>
          <w:b/>
          <w:bCs/>
          <w:color w:val="C00000"/>
          <w:sz w:val="24"/>
        </w:rPr>
        <w:t xml:space="preserve"> </w:t>
      </w:r>
    </w:p>
    <w:bookmarkEnd w:id="17"/>
    <w:p w14:paraId="5DDF314C" w14:textId="1E8E9FDA" w:rsidR="006661FF" w:rsidRPr="001B3D5D" w:rsidRDefault="00A12709" w:rsidP="00023201">
      <w:pPr>
        <w:spacing w:before="120" w:after="120"/>
        <w:jc w:val="both"/>
        <w:rPr>
          <w:rFonts w:cstheme="majorHAnsi"/>
        </w:rPr>
      </w:pPr>
      <w:r w:rsidRPr="00A12709">
        <w:rPr>
          <w:rFonts w:cstheme="majorHAnsi"/>
        </w:rPr>
        <w:t>Ścieki aktualnie dopływające do oczyszczaln</w:t>
      </w:r>
      <w:r>
        <w:rPr>
          <w:rFonts w:cstheme="majorHAnsi"/>
        </w:rPr>
        <w:t xml:space="preserve">i, powinny charakteryzować się </w:t>
      </w:r>
      <w:r w:rsidRPr="00A12709">
        <w:rPr>
          <w:rFonts w:cstheme="majorHAnsi"/>
        </w:rPr>
        <w:t>wartościami średnimi parametrów fizykochemicznych pozostającymi w podanych poniżej zakresach:</w:t>
      </w:r>
    </w:p>
    <w:p w14:paraId="567312EA" w14:textId="7127CE05" w:rsidR="006661FF" w:rsidRPr="00EB7803" w:rsidRDefault="00A12709" w:rsidP="00023201">
      <w:pPr>
        <w:pStyle w:val="Akapitzlist"/>
        <w:numPr>
          <w:ilvl w:val="0"/>
          <w:numId w:val="26"/>
        </w:numPr>
        <w:tabs>
          <w:tab w:val="left" w:pos="1701"/>
          <w:tab w:val="left" w:pos="1843"/>
        </w:tabs>
        <w:spacing w:before="120" w:after="120"/>
        <w:ind w:left="426" w:hanging="425"/>
        <w:jc w:val="both"/>
        <w:rPr>
          <w:rFonts w:asciiTheme="majorHAnsi" w:eastAsiaTheme="majorEastAsia" w:hAnsiTheme="majorHAnsi" w:cstheme="majorBidi"/>
        </w:rPr>
      </w:pPr>
      <w:r w:rsidRPr="05BA5BAD">
        <w:rPr>
          <w:rFonts w:cstheme="majorBidi"/>
        </w:rPr>
        <w:t>Zawiesiny ogólne</w:t>
      </w:r>
      <w:r w:rsidR="00A8313F" w:rsidRPr="05BA5BAD">
        <w:rPr>
          <w:rFonts w:cstheme="majorBidi"/>
        </w:rPr>
        <w:t>:</w:t>
      </w:r>
      <w:r w:rsidR="006661FF" w:rsidRPr="05BA5BAD">
        <w:rPr>
          <w:rFonts w:cstheme="majorBidi"/>
        </w:rPr>
        <w:t xml:space="preserve"> </w:t>
      </w:r>
      <w:r w:rsidR="00A8313F" w:rsidRPr="05BA5BAD">
        <w:rPr>
          <w:rFonts w:cstheme="majorBidi"/>
        </w:rPr>
        <w:t xml:space="preserve">250 </w:t>
      </w:r>
      <w:r w:rsidR="006661FF" w:rsidRPr="05BA5BAD">
        <w:rPr>
          <w:rFonts w:cstheme="majorBidi"/>
        </w:rPr>
        <w:t>-</w:t>
      </w:r>
      <w:r w:rsidR="00A8313F" w:rsidRPr="05BA5BAD">
        <w:rPr>
          <w:rFonts w:cstheme="majorBidi"/>
        </w:rPr>
        <w:t xml:space="preserve"> 7</w:t>
      </w:r>
      <w:r w:rsidR="006661FF" w:rsidRPr="05BA5BAD">
        <w:rPr>
          <w:rFonts w:cstheme="majorBidi"/>
        </w:rPr>
        <w:t>00 mg/l</w:t>
      </w:r>
      <w:r w:rsidR="0440D16E" w:rsidRPr="05BA5BAD">
        <w:rPr>
          <w:rFonts w:cstheme="majorBidi"/>
        </w:rPr>
        <w:t xml:space="preserve"> (Średnia </w:t>
      </w:r>
      <w:r w:rsidR="102B2149" w:rsidRPr="05BA5BAD">
        <w:rPr>
          <w:rFonts w:cstheme="majorBidi"/>
        </w:rPr>
        <w:t>wartość: 470</w:t>
      </w:r>
      <w:r w:rsidR="29A70CBE" w:rsidRPr="05BA5BAD">
        <w:rPr>
          <w:rFonts w:cstheme="majorBidi"/>
        </w:rPr>
        <w:t xml:space="preserve"> mg/l</w:t>
      </w:r>
      <w:r w:rsidR="0440D16E" w:rsidRPr="05BA5BAD">
        <w:rPr>
          <w:rFonts w:cstheme="majorBidi"/>
        </w:rPr>
        <w:t>)</w:t>
      </w:r>
    </w:p>
    <w:p w14:paraId="17A980D7" w14:textId="0E2BA0B4" w:rsidR="006661FF" w:rsidRPr="00EB7803" w:rsidRDefault="006661FF" w:rsidP="00023201">
      <w:pPr>
        <w:pStyle w:val="Akapitzlist"/>
        <w:numPr>
          <w:ilvl w:val="0"/>
          <w:numId w:val="26"/>
        </w:numPr>
        <w:tabs>
          <w:tab w:val="left" w:pos="1701"/>
          <w:tab w:val="left" w:pos="1843"/>
        </w:tabs>
        <w:spacing w:before="120" w:after="120"/>
        <w:ind w:left="426" w:hanging="425"/>
        <w:jc w:val="both"/>
        <w:rPr>
          <w:rFonts w:asciiTheme="majorHAnsi" w:eastAsiaTheme="majorEastAsia" w:hAnsiTheme="majorHAnsi" w:cstheme="majorBidi"/>
        </w:rPr>
      </w:pPr>
      <w:r w:rsidRPr="05BA5BAD">
        <w:rPr>
          <w:rFonts w:cstheme="majorBidi"/>
        </w:rPr>
        <w:t xml:space="preserve">Chemiczne Zapotrzebowanie </w:t>
      </w:r>
      <w:r w:rsidR="00A12709" w:rsidRPr="05BA5BAD">
        <w:rPr>
          <w:rFonts w:cstheme="majorBidi"/>
        </w:rPr>
        <w:t xml:space="preserve">na </w:t>
      </w:r>
      <w:r w:rsidRPr="05BA5BAD">
        <w:rPr>
          <w:rFonts w:cstheme="majorBidi"/>
        </w:rPr>
        <w:t>Tlen (ChZT)</w:t>
      </w:r>
      <w:r w:rsidR="00A8313F" w:rsidRPr="05BA5BAD">
        <w:rPr>
          <w:rFonts w:cstheme="majorBidi"/>
        </w:rPr>
        <w:t>:</w:t>
      </w:r>
      <w:r w:rsidRPr="05BA5BAD">
        <w:rPr>
          <w:rFonts w:cstheme="majorBidi"/>
        </w:rPr>
        <w:t xml:space="preserve"> </w:t>
      </w:r>
      <w:r w:rsidR="00FE44DA" w:rsidRPr="05BA5BAD">
        <w:rPr>
          <w:rFonts w:cstheme="majorBidi"/>
        </w:rPr>
        <w:t xml:space="preserve">300 - </w:t>
      </w:r>
      <w:r w:rsidRPr="05BA5BAD">
        <w:rPr>
          <w:rFonts w:cstheme="majorBidi"/>
        </w:rPr>
        <w:t>1</w:t>
      </w:r>
      <w:r w:rsidR="00207F1E" w:rsidRPr="05BA5BAD">
        <w:rPr>
          <w:rFonts w:cstheme="majorBidi"/>
        </w:rPr>
        <w:t>5</w:t>
      </w:r>
      <w:r w:rsidRPr="05BA5BAD">
        <w:rPr>
          <w:rFonts w:cstheme="majorBidi"/>
        </w:rPr>
        <w:t>00 mg O</w:t>
      </w:r>
      <w:r w:rsidRPr="05BA5BAD">
        <w:rPr>
          <w:rFonts w:cstheme="majorBidi"/>
          <w:vertAlign w:val="subscript"/>
        </w:rPr>
        <w:t>2</w:t>
      </w:r>
      <w:r w:rsidRPr="05BA5BAD">
        <w:rPr>
          <w:rFonts w:cstheme="majorBidi"/>
        </w:rPr>
        <w:t>/l</w:t>
      </w:r>
      <w:r w:rsidR="005626DD" w:rsidRPr="05BA5BAD">
        <w:rPr>
          <w:rFonts w:cstheme="majorBidi"/>
        </w:rPr>
        <w:t>,</w:t>
      </w:r>
      <w:r w:rsidR="34BCCD0D" w:rsidRPr="05BA5BAD">
        <w:rPr>
          <w:rFonts w:cstheme="majorBidi"/>
        </w:rPr>
        <w:t xml:space="preserve"> (Średnia </w:t>
      </w:r>
      <w:r w:rsidR="703BF758" w:rsidRPr="05BA5BAD">
        <w:rPr>
          <w:rFonts w:cstheme="majorBidi"/>
        </w:rPr>
        <w:t>wartość: 1000</w:t>
      </w:r>
      <w:r w:rsidR="0B4B3D49" w:rsidRPr="05BA5BAD">
        <w:rPr>
          <w:rFonts w:cstheme="majorBidi"/>
        </w:rPr>
        <w:t xml:space="preserve"> </w:t>
      </w:r>
      <w:r w:rsidR="4ADCA41B" w:rsidRPr="05BA5BAD">
        <w:rPr>
          <w:rFonts w:cstheme="majorBidi"/>
        </w:rPr>
        <w:t>mg O</w:t>
      </w:r>
      <w:r w:rsidR="4ADCA41B" w:rsidRPr="05BA5BAD">
        <w:rPr>
          <w:rFonts w:cstheme="majorBidi"/>
          <w:vertAlign w:val="subscript"/>
        </w:rPr>
        <w:t>2</w:t>
      </w:r>
      <w:r w:rsidR="4ADCA41B" w:rsidRPr="05BA5BAD">
        <w:rPr>
          <w:rFonts w:cstheme="majorBidi"/>
        </w:rPr>
        <w:t>/l</w:t>
      </w:r>
      <w:r w:rsidR="34BCCD0D" w:rsidRPr="05BA5BAD">
        <w:rPr>
          <w:rFonts w:cstheme="majorBidi"/>
        </w:rPr>
        <w:t>)</w:t>
      </w:r>
    </w:p>
    <w:p w14:paraId="5CC065CF" w14:textId="3992988D" w:rsidR="006661FF" w:rsidRPr="00EB7803" w:rsidRDefault="006661FF" w:rsidP="00023201">
      <w:pPr>
        <w:pStyle w:val="Akapitzlist"/>
        <w:numPr>
          <w:ilvl w:val="0"/>
          <w:numId w:val="26"/>
        </w:numPr>
        <w:tabs>
          <w:tab w:val="left" w:pos="1701"/>
          <w:tab w:val="left" w:pos="1843"/>
        </w:tabs>
        <w:spacing w:before="120" w:after="120"/>
        <w:ind w:left="426" w:hanging="425"/>
        <w:jc w:val="both"/>
        <w:rPr>
          <w:rFonts w:asciiTheme="majorHAnsi" w:eastAsiaTheme="majorEastAsia" w:hAnsiTheme="majorHAnsi" w:cstheme="majorBidi"/>
        </w:rPr>
      </w:pPr>
      <w:r w:rsidRPr="05BA5BAD">
        <w:rPr>
          <w:rFonts w:cstheme="majorBidi"/>
        </w:rPr>
        <w:t xml:space="preserve">Biochemiczne </w:t>
      </w:r>
      <w:r w:rsidR="00FE44DA" w:rsidRPr="05BA5BAD">
        <w:rPr>
          <w:rFonts w:cstheme="majorBidi"/>
        </w:rPr>
        <w:t>Z</w:t>
      </w:r>
      <w:r w:rsidRPr="05BA5BAD">
        <w:rPr>
          <w:rFonts w:cstheme="majorBidi"/>
        </w:rPr>
        <w:t xml:space="preserve">apotrzebowanie </w:t>
      </w:r>
      <w:r w:rsidR="00A12709" w:rsidRPr="05BA5BAD">
        <w:rPr>
          <w:rFonts w:cstheme="majorBidi"/>
        </w:rPr>
        <w:t xml:space="preserve">na </w:t>
      </w:r>
      <w:r w:rsidR="00FE44DA" w:rsidRPr="05BA5BAD">
        <w:rPr>
          <w:rFonts w:cstheme="majorBidi"/>
        </w:rPr>
        <w:t>T</w:t>
      </w:r>
      <w:r w:rsidRPr="05BA5BAD">
        <w:rPr>
          <w:rFonts w:cstheme="majorBidi"/>
        </w:rPr>
        <w:t>len (BZT</w:t>
      </w:r>
      <w:r w:rsidRPr="05BA5BAD">
        <w:rPr>
          <w:rFonts w:cstheme="majorBidi"/>
          <w:vertAlign w:val="subscript"/>
        </w:rPr>
        <w:t>5</w:t>
      </w:r>
      <w:r w:rsidRPr="05BA5BAD">
        <w:rPr>
          <w:rFonts w:cstheme="majorBidi"/>
        </w:rPr>
        <w:t>)</w:t>
      </w:r>
      <w:r w:rsidR="00A8313F" w:rsidRPr="05BA5BAD">
        <w:rPr>
          <w:rFonts w:cstheme="majorBidi"/>
        </w:rPr>
        <w:t>:</w:t>
      </w:r>
      <w:r w:rsidRPr="05BA5BAD">
        <w:rPr>
          <w:rFonts w:cstheme="majorBidi"/>
        </w:rPr>
        <w:t xml:space="preserve"> </w:t>
      </w:r>
      <w:r w:rsidR="00A8313F" w:rsidRPr="05BA5BAD">
        <w:rPr>
          <w:rFonts w:cstheme="majorBidi"/>
        </w:rPr>
        <w:t xml:space="preserve">250 - </w:t>
      </w:r>
      <w:r w:rsidR="00156D2F" w:rsidRPr="05BA5BAD">
        <w:rPr>
          <w:rFonts w:cstheme="majorBidi"/>
        </w:rPr>
        <w:t>50</w:t>
      </w:r>
      <w:r w:rsidRPr="05BA5BAD">
        <w:rPr>
          <w:rFonts w:cstheme="majorBidi"/>
        </w:rPr>
        <w:t>0 mg O</w:t>
      </w:r>
      <w:r w:rsidRPr="05BA5BAD">
        <w:rPr>
          <w:rFonts w:cstheme="majorBidi"/>
          <w:vertAlign w:val="subscript"/>
        </w:rPr>
        <w:t>2</w:t>
      </w:r>
      <w:r w:rsidRPr="05BA5BAD">
        <w:rPr>
          <w:rFonts w:cstheme="majorBidi"/>
        </w:rPr>
        <w:t>/l</w:t>
      </w:r>
      <w:r w:rsidR="005626DD" w:rsidRPr="05BA5BAD">
        <w:rPr>
          <w:rFonts w:cstheme="majorBidi"/>
        </w:rPr>
        <w:t>,</w:t>
      </w:r>
      <w:r w:rsidR="40213C63" w:rsidRPr="05BA5BAD">
        <w:rPr>
          <w:rFonts w:cstheme="majorBidi"/>
        </w:rPr>
        <w:t xml:space="preserve"> (Średnia wartość:</w:t>
      </w:r>
      <w:r w:rsidR="2E6CD9CE" w:rsidRPr="05BA5BAD">
        <w:rPr>
          <w:rFonts w:cstheme="majorBidi"/>
        </w:rPr>
        <w:t xml:space="preserve"> mg </w:t>
      </w:r>
      <w:r w:rsidR="57F18683" w:rsidRPr="05BA5BAD">
        <w:rPr>
          <w:rFonts w:cstheme="majorBidi"/>
        </w:rPr>
        <w:t xml:space="preserve">450 </w:t>
      </w:r>
      <w:r w:rsidR="2E6CD9CE" w:rsidRPr="05BA5BAD">
        <w:rPr>
          <w:rFonts w:cstheme="majorBidi"/>
        </w:rPr>
        <w:t>O</w:t>
      </w:r>
      <w:r w:rsidR="2E6CD9CE" w:rsidRPr="05BA5BAD">
        <w:rPr>
          <w:rFonts w:cstheme="majorBidi"/>
          <w:vertAlign w:val="subscript"/>
        </w:rPr>
        <w:t>2</w:t>
      </w:r>
      <w:r w:rsidR="2E6CD9CE" w:rsidRPr="05BA5BAD">
        <w:rPr>
          <w:rFonts w:cstheme="majorBidi"/>
        </w:rPr>
        <w:t>/l</w:t>
      </w:r>
      <w:r w:rsidR="40213C63" w:rsidRPr="05BA5BAD">
        <w:rPr>
          <w:rFonts w:cstheme="majorBidi"/>
        </w:rPr>
        <w:t>)</w:t>
      </w:r>
    </w:p>
    <w:p w14:paraId="3A532C48" w14:textId="57A58FA3" w:rsidR="006661FF" w:rsidRPr="00EB7803" w:rsidRDefault="006661FF" w:rsidP="00023201">
      <w:pPr>
        <w:pStyle w:val="Akapitzlist"/>
        <w:numPr>
          <w:ilvl w:val="0"/>
          <w:numId w:val="26"/>
        </w:numPr>
        <w:tabs>
          <w:tab w:val="left" w:pos="1701"/>
          <w:tab w:val="left" w:pos="1843"/>
        </w:tabs>
        <w:spacing w:before="120" w:after="120"/>
        <w:ind w:left="426" w:hanging="425"/>
        <w:jc w:val="both"/>
        <w:rPr>
          <w:rFonts w:asciiTheme="majorHAnsi" w:eastAsiaTheme="majorEastAsia" w:hAnsiTheme="majorHAnsi" w:cstheme="majorBidi"/>
        </w:rPr>
      </w:pPr>
      <w:r w:rsidRPr="05BA5BAD">
        <w:rPr>
          <w:rFonts w:cstheme="majorBidi"/>
        </w:rPr>
        <w:t>Azot ogólny</w:t>
      </w:r>
      <w:r w:rsidR="00A8313F" w:rsidRPr="05BA5BAD">
        <w:rPr>
          <w:rFonts w:cstheme="majorBidi"/>
        </w:rPr>
        <w:t>:</w:t>
      </w:r>
      <w:r w:rsidR="008D0E67" w:rsidRPr="05BA5BAD">
        <w:rPr>
          <w:rFonts w:cstheme="majorBidi"/>
        </w:rPr>
        <w:t xml:space="preserve"> </w:t>
      </w:r>
      <w:r w:rsidR="00A8313F" w:rsidRPr="05BA5BAD">
        <w:rPr>
          <w:rFonts w:cstheme="majorBidi"/>
        </w:rPr>
        <w:t>50 - 1</w:t>
      </w:r>
      <w:r w:rsidR="00156D2F" w:rsidRPr="05BA5BAD">
        <w:rPr>
          <w:rFonts w:cstheme="majorBidi"/>
        </w:rPr>
        <w:t>1</w:t>
      </w:r>
      <w:r w:rsidRPr="05BA5BAD">
        <w:rPr>
          <w:rFonts w:cstheme="majorBidi"/>
        </w:rPr>
        <w:t>0 mg N/l</w:t>
      </w:r>
      <w:r w:rsidR="005626DD" w:rsidRPr="05BA5BAD">
        <w:rPr>
          <w:rFonts w:cstheme="majorBidi"/>
        </w:rPr>
        <w:t>,</w:t>
      </w:r>
      <w:r w:rsidR="6327E515" w:rsidRPr="05BA5BAD">
        <w:rPr>
          <w:rFonts w:cstheme="majorBidi"/>
        </w:rPr>
        <w:t xml:space="preserve"> (Średnia </w:t>
      </w:r>
      <w:r w:rsidR="0F8EA343" w:rsidRPr="05BA5BAD">
        <w:rPr>
          <w:rFonts w:cstheme="majorBidi"/>
        </w:rPr>
        <w:t>wartość: 70</w:t>
      </w:r>
      <w:r w:rsidR="4263E207" w:rsidRPr="05BA5BAD">
        <w:rPr>
          <w:rFonts w:cstheme="majorBidi"/>
        </w:rPr>
        <w:t xml:space="preserve"> </w:t>
      </w:r>
      <w:r w:rsidR="761BB6C4" w:rsidRPr="05BA5BAD">
        <w:rPr>
          <w:rFonts w:cstheme="majorBidi"/>
        </w:rPr>
        <w:t>mg O</w:t>
      </w:r>
      <w:r w:rsidR="761BB6C4" w:rsidRPr="05BA5BAD">
        <w:rPr>
          <w:rFonts w:cstheme="majorBidi"/>
          <w:vertAlign w:val="subscript"/>
        </w:rPr>
        <w:t>2</w:t>
      </w:r>
      <w:r w:rsidR="761BB6C4" w:rsidRPr="05BA5BAD">
        <w:rPr>
          <w:rFonts w:cstheme="majorBidi"/>
        </w:rPr>
        <w:t>/l</w:t>
      </w:r>
      <w:r w:rsidR="6327E515" w:rsidRPr="05BA5BAD">
        <w:rPr>
          <w:rFonts w:cstheme="majorBidi"/>
        </w:rPr>
        <w:t>)</w:t>
      </w:r>
    </w:p>
    <w:p w14:paraId="19C37E61" w14:textId="492A8746" w:rsidR="00E9338A" w:rsidRDefault="006661FF" w:rsidP="00023201">
      <w:pPr>
        <w:pStyle w:val="Akapitzlist"/>
        <w:numPr>
          <w:ilvl w:val="0"/>
          <w:numId w:val="26"/>
        </w:numPr>
        <w:tabs>
          <w:tab w:val="left" w:pos="1701"/>
          <w:tab w:val="left" w:pos="1843"/>
        </w:tabs>
        <w:spacing w:before="120" w:after="120"/>
        <w:ind w:left="426" w:hanging="425"/>
        <w:jc w:val="both"/>
        <w:rPr>
          <w:rFonts w:asciiTheme="majorHAnsi" w:eastAsiaTheme="majorEastAsia" w:hAnsiTheme="majorHAnsi" w:cstheme="majorBidi"/>
        </w:rPr>
      </w:pPr>
      <w:r w:rsidRPr="05BA5BAD">
        <w:rPr>
          <w:rFonts w:cstheme="majorBidi"/>
        </w:rPr>
        <w:t>Fosfor ogólny</w:t>
      </w:r>
      <w:r w:rsidR="00A8313F" w:rsidRPr="05BA5BAD">
        <w:rPr>
          <w:rFonts w:cstheme="majorBidi"/>
        </w:rPr>
        <w:t>: 8 -</w:t>
      </w:r>
      <w:r w:rsidRPr="05BA5BAD">
        <w:rPr>
          <w:rFonts w:cstheme="majorBidi"/>
        </w:rPr>
        <w:t xml:space="preserve"> </w:t>
      </w:r>
      <w:r w:rsidR="00156D2F" w:rsidRPr="05BA5BAD">
        <w:rPr>
          <w:rFonts w:cstheme="majorBidi"/>
        </w:rPr>
        <w:t>30</w:t>
      </w:r>
      <w:r w:rsidRPr="05BA5BAD">
        <w:rPr>
          <w:rFonts w:cstheme="majorBidi"/>
        </w:rPr>
        <w:t xml:space="preserve"> mg P/l</w:t>
      </w:r>
      <w:r w:rsidR="005626DD" w:rsidRPr="05BA5BAD">
        <w:rPr>
          <w:rFonts w:cstheme="majorBidi"/>
        </w:rPr>
        <w:t>,</w:t>
      </w:r>
      <w:r w:rsidR="690459A7" w:rsidRPr="05BA5BAD">
        <w:rPr>
          <w:rFonts w:cstheme="majorBidi"/>
        </w:rPr>
        <w:t xml:space="preserve"> (Średnia </w:t>
      </w:r>
      <w:r w:rsidR="41B0EFD9" w:rsidRPr="05BA5BAD">
        <w:rPr>
          <w:rFonts w:cstheme="majorBidi"/>
        </w:rPr>
        <w:t>wartość: 15</w:t>
      </w:r>
      <w:r w:rsidR="6F78ABD5" w:rsidRPr="05BA5BAD">
        <w:rPr>
          <w:rFonts w:cstheme="majorBidi"/>
        </w:rPr>
        <w:t xml:space="preserve"> </w:t>
      </w:r>
      <w:r w:rsidR="6F2DD615" w:rsidRPr="05BA5BAD">
        <w:rPr>
          <w:rFonts w:cstheme="majorBidi"/>
        </w:rPr>
        <w:t>mg O</w:t>
      </w:r>
      <w:r w:rsidR="6F2DD615" w:rsidRPr="05BA5BAD">
        <w:rPr>
          <w:rFonts w:cstheme="majorBidi"/>
          <w:vertAlign w:val="subscript"/>
        </w:rPr>
        <w:t>2</w:t>
      </w:r>
      <w:r w:rsidR="6F2DD615" w:rsidRPr="05BA5BAD">
        <w:rPr>
          <w:rFonts w:cstheme="majorBidi"/>
        </w:rPr>
        <w:t>/l</w:t>
      </w:r>
      <w:r w:rsidR="690459A7" w:rsidRPr="05BA5BAD">
        <w:rPr>
          <w:rFonts w:cstheme="majorBidi"/>
        </w:rPr>
        <w:t>)</w:t>
      </w:r>
    </w:p>
    <w:p w14:paraId="6A975486" w14:textId="1D2EF4CB" w:rsidR="00A12709" w:rsidRDefault="00A12709" w:rsidP="00023201">
      <w:pPr>
        <w:tabs>
          <w:tab w:val="left" w:pos="1701"/>
          <w:tab w:val="left" w:pos="1843"/>
        </w:tabs>
        <w:spacing w:before="120" w:after="120"/>
        <w:jc w:val="both"/>
        <w:rPr>
          <w:rFonts w:cstheme="majorHAnsi"/>
        </w:rPr>
      </w:pPr>
      <w:r w:rsidRPr="00A12709">
        <w:rPr>
          <w:rFonts w:cstheme="majorHAnsi"/>
        </w:rPr>
        <w:t xml:space="preserve">Wartość średnia dla poszczególnych parametrów jakości ścieków powinna być wyznaczona na podstawie danych z okresu </w:t>
      </w:r>
      <w:r>
        <w:rPr>
          <w:rFonts w:cstheme="majorHAnsi"/>
        </w:rPr>
        <w:t xml:space="preserve">ostatniego </w:t>
      </w:r>
      <w:r w:rsidRPr="00A12709">
        <w:rPr>
          <w:rFonts w:cstheme="majorHAnsi"/>
        </w:rPr>
        <w:t>roku</w:t>
      </w:r>
      <w:r>
        <w:rPr>
          <w:rFonts w:cstheme="majorHAnsi"/>
        </w:rPr>
        <w:t>.</w:t>
      </w:r>
    </w:p>
    <w:p w14:paraId="22A27BD0" w14:textId="46E8C340" w:rsidR="00A16170" w:rsidRPr="00A16170" w:rsidRDefault="00A16170" w:rsidP="00023201">
      <w:pPr>
        <w:tabs>
          <w:tab w:val="left" w:pos="1701"/>
          <w:tab w:val="left" w:pos="1843"/>
        </w:tabs>
        <w:spacing w:before="120" w:after="120"/>
        <w:jc w:val="both"/>
        <w:rPr>
          <w:rFonts w:cstheme="majorHAnsi"/>
        </w:rPr>
      </w:pPr>
      <w:r w:rsidRPr="23248F37">
        <w:rPr>
          <w:rFonts w:cstheme="majorBidi"/>
        </w:rPr>
        <w:t>Powyższe parametry jakościowe ścieków</w:t>
      </w:r>
      <w:r w:rsidR="00473393" w:rsidRPr="23248F37">
        <w:rPr>
          <w:rFonts w:cstheme="majorBidi"/>
        </w:rPr>
        <w:t xml:space="preserve"> </w:t>
      </w:r>
      <w:r w:rsidR="002622C5" w:rsidRPr="23248F37">
        <w:rPr>
          <w:rFonts w:cstheme="majorBidi"/>
        </w:rPr>
        <w:t>dopływających odnoszą</w:t>
      </w:r>
      <w:r w:rsidRPr="23248F37">
        <w:rPr>
          <w:rFonts w:cstheme="majorBidi"/>
        </w:rPr>
        <w:t xml:space="preserve"> się r</w:t>
      </w:r>
      <w:r w:rsidR="00D74E3F" w:rsidRPr="23248F37">
        <w:rPr>
          <w:rFonts w:cstheme="majorBidi"/>
        </w:rPr>
        <w:t>ównież do Instalacji Ułamkowo–</w:t>
      </w:r>
      <w:r w:rsidRPr="23248F37">
        <w:rPr>
          <w:rFonts w:cstheme="majorBidi"/>
        </w:rPr>
        <w:t>Technicznej, która powstanie w Etapie I Przedsięwzięcia.</w:t>
      </w:r>
    </w:p>
    <w:p w14:paraId="4C3A1ACC" w14:textId="27E3D0CF" w:rsidR="00E9338A" w:rsidRPr="008D7403" w:rsidRDefault="008D7403" w:rsidP="00023201">
      <w:pPr>
        <w:tabs>
          <w:tab w:val="left" w:pos="1701"/>
          <w:tab w:val="left" w:pos="1843"/>
        </w:tabs>
        <w:spacing w:before="120" w:after="120"/>
        <w:jc w:val="both"/>
        <w:rPr>
          <w:rFonts w:cstheme="majorHAnsi"/>
        </w:rPr>
      </w:pPr>
      <w:r>
        <w:t>Nieruchomość Demonstracyjna zabudowana instalacją przedstawiająca stan techniczny wykraczający poza wskazane zakresy jest uznawana za niezgodną z Regulaminem i Umową.</w:t>
      </w:r>
    </w:p>
    <w:p w14:paraId="5075852C" w14:textId="7A0ACC38" w:rsidR="00BB45A5" w:rsidRPr="00023201" w:rsidRDefault="00BB45A5" w:rsidP="00023201">
      <w:pPr>
        <w:pStyle w:val="Nagwek2"/>
      </w:pPr>
      <w:r w:rsidRPr="00023201">
        <w:rPr>
          <w:rStyle w:val="Nagwek2Znak"/>
          <w:b/>
        </w:rPr>
        <w:t xml:space="preserve">Uwarunkowania formalno – prawne dotyczące miejsca </w:t>
      </w:r>
      <w:r w:rsidR="00BB0977" w:rsidRPr="00023201">
        <w:rPr>
          <w:rStyle w:val="Nagwek2Znak"/>
          <w:b/>
        </w:rPr>
        <w:t xml:space="preserve">wdrożenia </w:t>
      </w:r>
      <w:r w:rsidR="00D74E3F" w:rsidRPr="00023201">
        <w:rPr>
          <w:rStyle w:val="Nagwek2Znak"/>
          <w:b/>
        </w:rPr>
        <w:t>Demonstratora</w:t>
      </w:r>
      <w:r w:rsidR="00D74E3F" w:rsidRPr="00023201">
        <w:rPr>
          <w:b w:val="0"/>
        </w:rPr>
        <w:t xml:space="preserve"> </w:t>
      </w:r>
      <w:r w:rsidR="00D74E3F" w:rsidRPr="00023201">
        <w:t>Technologii</w:t>
      </w:r>
    </w:p>
    <w:p w14:paraId="4782C033" w14:textId="7A99DFE7" w:rsidR="00BB45A5" w:rsidRPr="00EB7803" w:rsidRDefault="00BB45A5" w:rsidP="00023201">
      <w:pPr>
        <w:tabs>
          <w:tab w:val="left" w:pos="567"/>
          <w:tab w:val="left" w:pos="1843"/>
        </w:tabs>
        <w:spacing w:before="120" w:after="120"/>
        <w:jc w:val="both"/>
        <w:rPr>
          <w:rFonts w:cstheme="majorHAnsi"/>
          <w:b/>
          <w:bCs/>
        </w:rPr>
      </w:pPr>
      <w:r w:rsidRPr="00EB7803">
        <w:rPr>
          <w:rFonts w:cstheme="majorHAnsi"/>
        </w:rPr>
        <w:t>Istniejące w Polsce przepisy prawne regulują warunki jakie trzeba spełnić</w:t>
      </w:r>
      <w:r w:rsidR="0055117A">
        <w:rPr>
          <w:rFonts w:cstheme="majorHAnsi"/>
        </w:rPr>
        <w:t>,</w:t>
      </w:r>
      <w:r w:rsidRPr="00EB7803">
        <w:rPr>
          <w:rFonts w:cstheme="majorHAnsi"/>
        </w:rPr>
        <w:t xml:space="preserve"> aby można oczyszczalnię ścieków zbudować, przekazać do eksploatacji i eksploatować (m. in. rozporządzenie Ministra Infrastruktury</w:t>
      </w:r>
      <w:r w:rsidR="008D0E67">
        <w:rPr>
          <w:rFonts w:cstheme="majorHAnsi"/>
        </w:rPr>
        <w:t xml:space="preserve"> </w:t>
      </w:r>
      <w:r w:rsidRPr="00EB7803">
        <w:rPr>
          <w:rFonts w:cstheme="majorHAnsi"/>
        </w:rPr>
        <w:t xml:space="preserve">z dnia 12 kwietnia 2002 r. w sprawie warunków technicznych, jakim powinny odpowiadać </w:t>
      </w:r>
      <w:r w:rsidR="005E6444" w:rsidRPr="005E6444">
        <w:rPr>
          <w:rFonts w:cstheme="majorHAnsi"/>
        </w:rPr>
        <w:t>budynki i ich usytuowanie</w:t>
      </w:r>
      <w:r w:rsidR="005E6444" w:rsidRPr="005E6444" w:rsidDel="005E6444">
        <w:rPr>
          <w:rFonts w:cstheme="majorHAnsi"/>
        </w:rPr>
        <w:t xml:space="preserve"> </w:t>
      </w:r>
      <w:r w:rsidRPr="00EB7803">
        <w:rPr>
          <w:rFonts w:cstheme="majorHAnsi"/>
        </w:rPr>
        <w:t>(</w:t>
      </w:r>
      <w:r w:rsidR="005E6444">
        <w:rPr>
          <w:rFonts w:cstheme="majorHAnsi"/>
        </w:rPr>
        <w:t xml:space="preserve">tj. </w:t>
      </w:r>
      <w:r w:rsidRPr="00EB7803">
        <w:rPr>
          <w:rFonts w:cstheme="majorHAnsi"/>
        </w:rPr>
        <w:t xml:space="preserve">Dz. U. </w:t>
      </w:r>
      <w:r w:rsidR="005E6444">
        <w:rPr>
          <w:rFonts w:cstheme="majorHAnsi"/>
        </w:rPr>
        <w:t>z 2019 r. poz. 1065</w:t>
      </w:r>
      <w:r w:rsidRPr="00EB7803">
        <w:rPr>
          <w:rFonts w:cstheme="majorHAnsi"/>
        </w:rPr>
        <w:t>)).</w:t>
      </w:r>
      <w:r w:rsidR="008D0E67">
        <w:rPr>
          <w:rFonts w:cstheme="majorHAnsi"/>
        </w:rPr>
        <w:t xml:space="preserve"> </w:t>
      </w:r>
      <w:r w:rsidRPr="00EB7803">
        <w:rPr>
          <w:rFonts w:cstheme="majorHAnsi"/>
        </w:rPr>
        <w:t xml:space="preserve">Przed przystąpieniem do </w:t>
      </w:r>
      <w:r w:rsidR="00BB0977">
        <w:rPr>
          <w:rFonts w:cstheme="majorHAnsi"/>
        </w:rPr>
        <w:t>prac związanych z</w:t>
      </w:r>
      <w:r w:rsidR="005E6444">
        <w:rPr>
          <w:rFonts w:cstheme="majorHAnsi"/>
        </w:rPr>
        <w:t>e stworzeniem</w:t>
      </w:r>
      <w:r w:rsidR="00BB0977">
        <w:rPr>
          <w:rFonts w:cstheme="majorHAnsi"/>
        </w:rPr>
        <w:t xml:space="preserve"> instalacji </w:t>
      </w:r>
      <w:r w:rsidR="005E6444">
        <w:rPr>
          <w:rFonts w:cstheme="majorHAnsi"/>
        </w:rPr>
        <w:t>D</w:t>
      </w:r>
      <w:r w:rsidR="00BB0977">
        <w:rPr>
          <w:rFonts w:cstheme="majorHAnsi"/>
        </w:rPr>
        <w:t>emonstratora</w:t>
      </w:r>
      <w:r w:rsidR="008D0E67">
        <w:rPr>
          <w:rFonts w:cstheme="majorHAnsi"/>
        </w:rPr>
        <w:t xml:space="preserve"> </w:t>
      </w:r>
      <w:r w:rsidRPr="00EB7803">
        <w:rPr>
          <w:rFonts w:cstheme="majorHAnsi"/>
        </w:rPr>
        <w:t xml:space="preserve">należy spełnić wszelkie te przepisy i uzyskać właściwe dla </w:t>
      </w:r>
      <w:r w:rsidR="00BB0977">
        <w:rPr>
          <w:rFonts w:cstheme="majorHAnsi"/>
        </w:rPr>
        <w:t>wybranego</w:t>
      </w:r>
      <w:r w:rsidRPr="00EB7803">
        <w:rPr>
          <w:rFonts w:cstheme="majorHAnsi"/>
        </w:rPr>
        <w:t xml:space="preserve"> miejsca lokalizacji następujące wymagane decyzje administracyjne:</w:t>
      </w:r>
    </w:p>
    <w:p w14:paraId="7E144ED9" w14:textId="6AC08FBE" w:rsidR="00BB45A5" w:rsidRPr="00EB7803" w:rsidRDefault="00BB45A5" w:rsidP="00023201">
      <w:pPr>
        <w:pStyle w:val="Akapitzlist"/>
        <w:numPr>
          <w:ilvl w:val="0"/>
          <w:numId w:val="40"/>
        </w:numPr>
        <w:spacing w:before="120" w:after="120"/>
        <w:ind w:left="567" w:hanging="567"/>
        <w:jc w:val="both"/>
        <w:rPr>
          <w:rFonts w:cstheme="majorHAnsi"/>
        </w:rPr>
      </w:pPr>
      <w:r w:rsidRPr="00EB7803">
        <w:rPr>
          <w:rFonts w:cstheme="majorHAnsi"/>
        </w:rPr>
        <w:lastRenderedPageBreak/>
        <w:t xml:space="preserve">Decyzję o </w:t>
      </w:r>
      <w:r w:rsidR="009527FC" w:rsidRPr="00EB7803">
        <w:rPr>
          <w:rFonts w:cstheme="majorHAnsi"/>
        </w:rPr>
        <w:t>ustaleniu lokalizacji</w:t>
      </w:r>
      <w:r w:rsidRPr="00EB7803">
        <w:rPr>
          <w:rFonts w:cstheme="majorHAnsi"/>
        </w:rPr>
        <w:t xml:space="preserve"> inwestycji celu publicznego - Art. 50 ustawy z dnia 27 marca 2003 r. o planowaniu</w:t>
      </w:r>
      <w:r w:rsidR="008D0E67">
        <w:rPr>
          <w:rFonts w:cstheme="majorHAnsi"/>
        </w:rPr>
        <w:t xml:space="preserve"> </w:t>
      </w:r>
      <w:r w:rsidRPr="00EB7803">
        <w:rPr>
          <w:rFonts w:cstheme="majorHAnsi"/>
        </w:rPr>
        <w:t>i zagospodarowaniu przestrzennym (</w:t>
      </w:r>
      <w:r w:rsidR="00B225B7">
        <w:rPr>
          <w:rFonts w:cstheme="majorHAnsi"/>
        </w:rPr>
        <w:t>tj. Dz.U. z 2020 r. poz. 293</w:t>
      </w:r>
      <w:r w:rsidR="00366D13">
        <w:rPr>
          <w:rFonts w:cstheme="majorHAnsi"/>
        </w:rPr>
        <w:t xml:space="preserve"> ze zm.</w:t>
      </w:r>
      <w:r w:rsidRPr="00EB7803">
        <w:rPr>
          <w:rFonts w:cstheme="majorHAnsi"/>
        </w:rPr>
        <w:t>)</w:t>
      </w:r>
      <w:r w:rsidR="00B225B7">
        <w:rPr>
          <w:rFonts w:cstheme="majorHAnsi"/>
        </w:rPr>
        <w:t xml:space="preserve"> </w:t>
      </w:r>
      <w:r w:rsidR="008D0E67">
        <w:rPr>
          <w:rFonts w:cstheme="majorHAnsi"/>
        </w:rPr>
        <w:t>o ile brak jest</w:t>
      </w:r>
      <w:r w:rsidRPr="00EB7803">
        <w:rPr>
          <w:rFonts w:cstheme="majorHAnsi"/>
        </w:rPr>
        <w:t xml:space="preserve"> miejscowego planu zagospodarowania przestrzennego,</w:t>
      </w:r>
    </w:p>
    <w:p w14:paraId="6C21D15E" w14:textId="22657061" w:rsidR="00BB45A5" w:rsidRPr="00EB7803" w:rsidRDefault="00BB45A5" w:rsidP="00023201">
      <w:pPr>
        <w:pStyle w:val="Akapitzlist"/>
        <w:numPr>
          <w:ilvl w:val="0"/>
          <w:numId w:val="40"/>
        </w:numPr>
        <w:spacing w:before="120" w:after="120"/>
        <w:ind w:left="567" w:hanging="567"/>
        <w:jc w:val="both"/>
        <w:rPr>
          <w:rFonts w:cstheme="majorHAnsi"/>
        </w:rPr>
      </w:pPr>
      <w:r w:rsidRPr="00EB7803">
        <w:rPr>
          <w:rFonts w:cstheme="majorHAnsi"/>
        </w:rPr>
        <w:t>Decyzję o warunkach zabudowy</w:t>
      </w:r>
      <w:r w:rsidR="008D0E67">
        <w:rPr>
          <w:rFonts w:cstheme="majorHAnsi"/>
        </w:rPr>
        <w:t xml:space="preserve"> </w:t>
      </w:r>
      <w:r w:rsidRPr="00EB7803">
        <w:rPr>
          <w:rFonts w:cstheme="majorHAnsi"/>
        </w:rPr>
        <w:t>i zagospodarowania terenu – w przypadku kiedy inwestorem nie jest gmina</w:t>
      </w:r>
      <w:r w:rsidR="00E150CB">
        <w:rPr>
          <w:rFonts w:cstheme="majorHAnsi"/>
        </w:rPr>
        <w:t xml:space="preserve"> i o ile brak jest</w:t>
      </w:r>
      <w:r w:rsidR="00E150CB" w:rsidRPr="00EB7803">
        <w:rPr>
          <w:rFonts w:cstheme="majorHAnsi"/>
        </w:rPr>
        <w:t xml:space="preserve"> miejscowego planu zagospodarowania przestrzennego</w:t>
      </w:r>
      <w:r w:rsidRPr="00EB7803">
        <w:rPr>
          <w:rFonts w:cstheme="majorHAnsi"/>
        </w:rPr>
        <w:t xml:space="preserve"> - Art. 4 ustawy</w:t>
      </w:r>
      <w:r w:rsidR="008D0E67">
        <w:rPr>
          <w:rFonts w:cstheme="majorHAnsi"/>
        </w:rPr>
        <w:t xml:space="preserve"> </w:t>
      </w:r>
      <w:r w:rsidRPr="00EB7803">
        <w:rPr>
          <w:rFonts w:cstheme="majorHAnsi"/>
        </w:rPr>
        <w:t>o planowaniu i zagospodarowaniu przestrzennym w oparciu o miejscowy plan zagospodarowania przestrzennego,</w:t>
      </w:r>
    </w:p>
    <w:p w14:paraId="6869EAC6" w14:textId="785766E7" w:rsidR="00BB45A5" w:rsidRPr="00EB7803" w:rsidRDefault="00BB45A5" w:rsidP="00023201">
      <w:pPr>
        <w:pStyle w:val="Akapitzlist"/>
        <w:numPr>
          <w:ilvl w:val="0"/>
          <w:numId w:val="40"/>
        </w:numPr>
        <w:spacing w:before="120" w:after="120"/>
        <w:ind w:left="567" w:hanging="567"/>
        <w:jc w:val="both"/>
        <w:rPr>
          <w:rFonts w:cstheme="majorHAnsi"/>
        </w:rPr>
      </w:pPr>
      <w:r w:rsidRPr="00EB7803">
        <w:rPr>
          <w:rFonts w:cstheme="majorHAnsi"/>
        </w:rPr>
        <w:t>Decyzję o środowiskowych uwarunkowaniach -</w:t>
      </w:r>
      <w:r w:rsidRPr="0016398E">
        <w:t xml:space="preserve"> </w:t>
      </w:r>
      <w:r w:rsidRPr="00EB7803">
        <w:rPr>
          <w:rFonts w:cstheme="majorHAnsi"/>
        </w:rPr>
        <w:t>art. 71 ust. ustawy z dnia 3 października 2008 r. o udostępnianiu informacji o środowisku i jego ochronie, udziale społeczeństwa w ochronie środowiska oraz o ocenach oddziaływania na środowisko (</w:t>
      </w:r>
      <w:r w:rsidR="005361BB">
        <w:rPr>
          <w:rFonts w:cstheme="majorHAnsi"/>
        </w:rPr>
        <w:t>tj. Dz.U. z 2020 r. poz. 283</w:t>
      </w:r>
      <w:r w:rsidR="00366D13">
        <w:rPr>
          <w:rFonts w:cstheme="majorHAnsi"/>
        </w:rPr>
        <w:t xml:space="preserve"> ze zm.</w:t>
      </w:r>
      <w:r w:rsidRPr="00EB7803">
        <w:rPr>
          <w:rFonts w:cstheme="majorHAnsi"/>
        </w:rPr>
        <w:t xml:space="preserve">), </w:t>
      </w:r>
      <w:r w:rsidR="00D66621">
        <w:rPr>
          <w:rFonts w:cstheme="majorHAnsi"/>
        </w:rPr>
        <w:t xml:space="preserve">chyba że na podstawie art. 63 wskazanej ustawy właściwy organ </w:t>
      </w:r>
      <w:r w:rsidR="00397937">
        <w:rPr>
          <w:rFonts w:cstheme="majorHAnsi"/>
        </w:rPr>
        <w:t>nie stwierdził obowiązku przeprowadzenia oceny oddziaływania na środowisko;</w:t>
      </w:r>
      <w:r w:rsidR="00D66621">
        <w:rPr>
          <w:rFonts w:cstheme="majorHAnsi"/>
        </w:rPr>
        <w:t xml:space="preserve"> </w:t>
      </w:r>
    </w:p>
    <w:p w14:paraId="42608FDC" w14:textId="4C13A7ED" w:rsidR="00BB45A5" w:rsidRPr="00EB7803" w:rsidRDefault="00BB45A5" w:rsidP="00023201">
      <w:pPr>
        <w:pStyle w:val="Akapitzlist"/>
        <w:numPr>
          <w:ilvl w:val="0"/>
          <w:numId w:val="40"/>
        </w:numPr>
        <w:spacing w:before="120" w:after="120"/>
        <w:ind w:left="567" w:hanging="567"/>
        <w:jc w:val="both"/>
        <w:rPr>
          <w:rFonts w:cstheme="majorHAnsi"/>
        </w:rPr>
      </w:pPr>
      <w:r w:rsidRPr="00EB7803">
        <w:rPr>
          <w:rFonts w:cstheme="majorHAnsi"/>
        </w:rPr>
        <w:t>Pozwolenie wodnoprawne na odprowadzanie ścieków -</w:t>
      </w:r>
      <w:r w:rsidRPr="0016398E">
        <w:t xml:space="preserve"> </w:t>
      </w:r>
      <w:r w:rsidRPr="00EB7803">
        <w:rPr>
          <w:rFonts w:cstheme="majorHAnsi"/>
        </w:rPr>
        <w:t>Art. 122 ustawy z dnia 18 lipca 2001 r. - Prawo wodne (</w:t>
      </w:r>
      <w:r w:rsidR="00013E97">
        <w:rPr>
          <w:rFonts w:cstheme="majorHAnsi"/>
        </w:rPr>
        <w:t>tj. Dz.U. z 2020 r. poz. 310</w:t>
      </w:r>
      <w:r w:rsidR="00366D13" w:rsidRPr="00366D13">
        <w:rPr>
          <w:rFonts w:cstheme="majorHAnsi"/>
        </w:rPr>
        <w:t xml:space="preserve"> </w:t>
      </w:r>
      <w:r w:rsidR="00366D13">
        <w:rPr>
          <w:rFonts w:cstheme="majorHAnsi"/>
        </w:rPr>
        <w:t>ze zm.</w:t>
      </w:r>
      <w:r w:rsidRPr="00EB7803">
        <w:rPr>
          <w:rFonts w:cstheme="majorHAnsi"/>
        </w:rPr>
        <w:t>)</w:t>
      </w:r>
    </w:p>
    <w:p w14:paraId="0D7BD446" w14:textId="291DFA41" w:rsidR="00BB45A5" w:rsidRPr="00EB7803" w:rsidRDefault="00BB45A5" w:rsidP="00023201">
      <w:pPr>
        <w:pStyle w:val="Akapitzlist"/>
        <w:numPr>
          <w:ilvl w:val="0"/>
          <w:numId w:val="40"/>
        </w:numPr>
        <w:spacing w:before="120" w:after="120"/>
        <w:ind w:left="567" w:hanging="567"/>
        <w:jc w:val="both"/>
        <w:rPr>
          <w:rFonts w:cstheme="majorHAnsi"/>
        </w:rPr>
      </w:pPr>
      <w:r w:rsidRPr="00EB7803">
        <w:rPr>
          <w:rFonts w:cstheme="majorHAnsi"/>
        </w:rPr>
        <w:t>Pozwolenie na budowę - art. 28</w:t>
      </w:r>
      <w:r w:rsidR="008D0E67">
        <w:rPr>
          <w:rFonts w:cstheme="majorHAnsi"/>
        </w:rPr>
        <w:t xml:space="preserve"> </w:t>
      </w:r>
      <w:r w:rsidRPr="00EB7803">
        <w:rPr>
          <w:rFonts w:cstheme="majorHAnsi"/>
        </w:rPr>
        <w:t xml:space="preserve">ustawy z dnia 7 lipca 1994 r. - Prawo budowlane (Dz. U. z </w:t>
      </w:r>
      <w:r w:rsidR="00366D13">
        <w:rPr>
          <w:rFonts w:cstheme="majorHAnsi"/>
        </w:rPr>
        <w:t>2020 r. poz. 1333 ze zm.</w:t>
      </w:r>
      <w:r w:rsidRPr="00EB7803">
        <w:rPr>
          <w:rFonts w:cstheme="majorHAnsi"/>
        </w:rPr>
        <w:t>).</w:t>
      </w:r>
    </w:p>
    <w:p w14:paraId="55C8DB03" w14:textId="142DD81E" w:rsidR="00F223BC" w:rsidRPr="00473393" w:rsidRDefault="00F223BC" w:rsidP="00023201">
      <w:pPr>
        <w:tabs>
          <w:tab w:val="left" w:pos="1701"/>
          <w:tab w:val="left" w:pos="1843"/>
        </w:tabs>
        <w:spacing w:before="120" w:after="120"/>
        <w:jc w:val="both"/>
        <w:rPr>
          <w:rFonts w:cstheme="majorHAnsi"/>
        </w:rPr>
      </w:pPr>
      <w:r>
        <w:t>Nieruchomość Demonstracyjna zabudowana instalacją, względem której nie uzyskano ww. pozwoleń i decyzji jest uznawana za niezgodną z Umową.</w:t>
      </w:r>
    </w:p>
    <w:p w14:paraId="3678DD26" w14:textId="77777777" w:rsidR="00F223BC" w:rsidRPr="00EB7803" w:rsidRDefault="00F223BC" w:rsidP="00EC694E">
      <w:pPr>
        <w:pStyle w:val="Akapitzlist"/>
        <w:rPr>
          <w:rFonts w:cstheme="majorHAnsi"/>
        </w:rPr>
      </w:pPr>
    </w:p>
    <w:sectPr w:rsidR="00F223BC" w:rsidRPr="00EB7803" w:rsidSect="000232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8BB350" w16cex:dateUtc="2020-12-21T22:47:00Z"/>
  <w16cex:commentExtensible w16cex:durableId="238BB351" w16cex:dateUtc="2020-12-21T22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44D92C8" w16cid:durableId="238BB350"/>
  <w16cid:commentId w16cid:paraId="3F3294D6" w16cid:durableId="238BB35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22F6F" w14:textId="77777777" w:rsidR="0087393B" w:rsidRDefault="0087393B" w:rsidP="004F7003">
      <w:r>
        <w:separator/>
      </w:r>
    </w:p>
  </w:endnote>
  <w:endnote w:type="continuationSeparator" w:id="0">
    <w:p w14:paraId="02EA27BB" w14:textId="77777777" w:rsidR="0087393B" w:rsidRDefault="0087393B" w:rsidP="004F7003">
      <w:r>
        <w:continuationSeparator/>
      </w:r>
    </w:p>
  </w:endnote>
  <w:endnote w:type="continuationNotice" w:id="1">
    <w:p w14:paraId="4497321D" w14:textId="77777777" w:rsidR="0087393B" w:rsidRDefault="008739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F7DAD" w14:textId="77777777" w:rsidR="00163B2B" w:rsidRDefault="00163B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072C5756" w:rsidR="005E54B8" w:rsidRPr="00722BE7" w:rsidRDefault="005E54B8" w:rsidP="00FC4D6D">
    <w:pPr>
      <w:pStyle w:val="Stopka"/>
      <w:jc w:val="center"/>
      <w:rPr>
        <w:rFonts w:asciiTheme="majorHAnsi" w:hAnsiTheme="majorHAnsi" w:cstheme="majorHAnsi"/>
        <w:b/>
        <w:bCs/>
        <w:sz w:val="20"/>
        <w:szCs w:val="20"/>
      </w:rPr>
    </w:pPr>
    <w:r w:rsidRPr="000A1C6B">
      <w:rPr>
        <w:rFonts w:asciiTheme="majorHAnsi" w:hAnsiTheme="majorHAnsi" w:cstheme="majorHAnsi"/>
        <w:sz w:val="20"/>
        <w:szCs w:val="20"/>
      </w:rPr>
      <w:t xml:space="preserve">Strona 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 w:val="20"/>
        <w:szCs w:val="20"/>
      </w:rPr>
      <w:instrText>PAGE</w:instrTex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separate"/>
    </w:r>
    <w:r w:rsidR="00163B2B">
      <w:rPr>
        <w:rFonts w:asciiTheme="majorHAnsi" w:hAnsiTheme="majorHAnsi" w:cstheme="majorHAnsi"/>
        <w:b/>
        <w:bCs/>
        <w:noProof/>
        <w:sz w:val="20"/>
        <w:szCs w:val="20"/>
      </w:rPr>
      <w:t>2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end"/>
    </w:r>
    <w:r w:rsidRPr="000A1C6B">
      <w:rPr>
        <w:rFonts w:asciiTheme="majorHAnsi" w:hAnsiTheme="majorHAnsi" w:cstheme="majorHAnsi"/>
        <w:sz w:val="20"/>
        <w:szCs w:val="20"/>
      </w:rPr>
      <w:t xml:space="preserve"> z 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 w:val="20"/>
        <w:szCs w:val="20"/>
      </w:rPr>
      <w:instrText>NUMPAGES</w:instrTex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separate"/>
    </w:r>
    <w:r w:rsidR="00163B2B">
      <w:rPr>
        <w:rFonts w:asciiTheme="majorHAnsi" w:hAnsiTheme="majorHAnsi" w:cstheme="majorHAnsi"/>
        <w:b/>
        <w:bCs/>
        <w:noProof/>
        <w:sz w:val="20"/>
        <w:szCs w:val="20"/>
      </w:rPr>
      <w:t>3</w:t>
    </w:r>
    <w:r w:rsidRPr="000A1C6B">
      <w:rPr>
        <w:rFonts w:asciiTheme="majorHAnsi" w:hAnsiTheme="majorHAnsi" w:cstheme="majorHAnsi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22ABF" w14:textId="77777777" w:rsidR="00163B2B" w:rsidRDefault="00163B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DD5C1" w14:textId="77777777" w:rsidR="0087393B" w:rsidRDefault="0087393B" w:rsidP="004F7003">
      <w:r>
        <w:separator/>
      </w:r>
    </w:p>
  </w:footnote>
  <w:footnote w:type="continuationSeparator" w:id="0">
    <w:p w14:paraId="2E7801A5" w14:textId="77777777" w:rsidR="0087393B" w:rsidRDefault="0087393B" w:rsidP="004F7003">
      <w:r>
        <w:continuationSeparator/>
      </w:r>
    </w:p>
  </w:footnote>
  <w:footnote w:type="continuationNotice" w:id="1">
    <w:p w14:paraId="5C0CA332" w14:textId="77777777" w:rsidR="0087393B" w:rsidRDefault="008739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21667" w14:textId="77777777" w:rsidR="00163B2B" w:rsidRDefault="00163B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7F7DB" w14:textId="77777777" w:rsidR="00163B2B" w:rsidRDefault="00163B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6A993" w14:textId="77777777" w:rsidR="00023201" w:rsidRDefault="00023201" w:rsidP="00023201">
    <w:pPr>
      <w:pStyle w:val="Nagwek"/>
      <w:rPr>
        <w:i/>
        <w:sz w:val="15"/>
        <w:szCs w:val="15"/>
      </w:rPr>
    </w:pPr>
    <w:r>
      <w:rPr>
        <w:noProof/>
        <w:lang w:eastAsia="pl-PL"/>
      </w:rPr>
      <w:drawing>
        <wp:inline distT="0" distB="0" distL="0" distR="0" wp14:anchorId="0F8E4C47" wp14:editId="6110E7E1">
          <wp:extent cx="5490208" cy="327456"/>
          <wp:effectExtent l="0" t="0" r="0" b="0"/>
          <wp:docPr id="3" name="Obraz 3" descr="C:\Users\MaciejMisiura\AppData\Local\Microsoft\Windows\INetCache\Content.Word\poir_ncbr_rp_ueefrr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90208" cy="327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C42799" w14:textId="77777777" w:rsidR="00023201" w:rsidRDefault="00023201" w:rsidP="00023201">
    <w:pPr>
      <w:pStyle w:val="Nagwek"/>
      <w:rPr>
        <w:i/>
        <w:sz w:val="15"/>
        <w:szCs w:val="15"/>
      </w:rPr>
    </w:pPr>
  </w:p>
  <w:p w14:paraId="65AE907F" w14:textId="609C8365" w:rsidR="00023201" w:rsidRDefault="00023201" w:rsidP="00023201">
    <w:pPr>
      <w:pStyle w:val="Nagwek"/>
    </w:pPr>
    <w:r w:rsidRPr="00B76E98">
      <w:rPr>
        <w:i/>
        <w:sz w:val="15"/>
        <w:szCs w:val="15"/>
      </w:rPr>
      <w:t>Zamówienie jest współfinansowane ze środków Europejskiego Funduszu Rozwoju Regionalnego</w:t>
    </w:r>
    <w:r>
      <w:rPr>
        <w:i/>
        <w:sz w:val="15"/>
        <w:szCs w:val="15"/>
      </w:rPr>
      <w:t xml:space="preserve"> w </w:t>
    </w:r>
    <w:r w:rsidRPr="00B76E98">
      <w:rPr>
        <w:i/>
        <w:sz w:val="15"/>
        <w:szCs w:val="15"/>
      </w:rPr>
      <w:t>ramach poddziałania 4.1.3 Innowacyjne metody zarządzania badaniami Programu Operacyjnego Inteligentny Rozwój 2014-2020,</w:t>
    </w:r>
    <w:r>
      <w:rPr>
        <w:i/>
        <w:sz w:val="15"/>
        <w:szCs w:val="15"/>
      </w:rPr>
      <w:t xml:space="preserve"> w </w:t>
    </w:r>
    <w:r w:rsidRPr="00B76E98">
      <w:rPr>
        <w:i/>
        <w:sz w:val="15"/>
        <w:szCs w:val="15"/>
      </w:rPr>
      <w:t>ramach projektu pn. Podniesienie poziomu innowacyjności gospodarki poprzez wdrożenie nowego modelu finansowania przełomowych projektów badawczych (nr POIR.04.01.03-00-0001/16).</w:t>
    </w:r>
    <w:r w:rsidRPr="00B76E98" w:rsidDel="00370A79">
      <w:rPr>
        <w:i/>
        <w:sz w:val="15"/>
        <w:szCs w:val="15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5B5D"/>
    <w:multiLevelType w:val="hybridMultilevel"/>
    <w:tmpl w:val="AF5A9940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007AA0"/>
    <w:multiLevelType w:val="hybridMultilevel"/>
    <w:tmpl w:val="28849C6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F83B2A"/>
    <w:multiLevelType w:val="hybridMultilevel"/>
    <w:tmpl w:val="13227392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14E379F8"/>
    <w:multiLevelType w:val="hybridMultilevel"/>
    <w:tmpl w:val="E8C0B20A"/>
    <w:lvl w:ilvl="0" w:tplc="0415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4" w15:restartNumberingAfterBreak="0">
    <w:nsid w:val="15F917FD"/>
    <w:multiLevelType w:val="hybridMultilevel"/>
    <w:tmpl w:val="43C0A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25CAC"/>
    <w:multiLevelType w:val="hybridMultilevel"/>
    <w:tmpl w:val="EE780BC8"/>
    <w:lvl w:ilvl="0" w:tplc="04150003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9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30" w:hanging="360"/>
      </w:pPr>
      <w:rPr>
        <w:rFonts w:ascii="Wingdings" w:hAnsi="Wingdings" w:hint="default"/>
      </w:rPr>
    </w:lvl>
  </w:abstractNum>
  <w:abstractNum w:abstractNumId="6" w15:restartNumberingAfterBreak="0">
    <w:nsid w:val="1E34799B"/>
    <w:multiLevelType w:val="hybridMultilevel"/>
    <w:tmpl w:val="28A6ED04"/>
    <w:lvl w:ilvl="0" w:tplc="04150001">
      <w:start w:val="1"/>
      <w:numFmt w:val="bullet"/>
      <w:lvlText w:val=""/>
      <w:lvlJc w:val="left"/>
      <w:pPr>
        <w:ind w:left="227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9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30" w:hanging="360"/>
      </w:pPr>
      <w:rPr>
        <w:rFonts w:ascii="Wingdings" w:hAnsi="Wingdings" w:hint="default"/>
      </w:rPr>
    </w:lvl>
  </w:abstractNum>
  <w:abstractNum w:abstractNumId="7" w15:restartNumberingAfterBreak="0">
    <w:nsid w:val="200774FE"/>
    <w:multiLevelType w:val="multilevel"/>
    <w:tmpl w:val="EB081DD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20A800D4"/>
    <w:multiLevelType w:val="hybridMultilevel"/>
    <w:tmpl w:val="F62A465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AB33D95"/>
    <w:multiLevelType w:val="multilevel"/>
    <w:tmpl w:val="2C8418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BF62A3A"/>
    <w:multiLevelType w:val="hybridMultilevel"/>
    <w:tmpl w:val="661259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3578" w:hanging="360"/>
      </w:pPr>
      <w:rPr>
        <w:rFonts w:ascii="Symbol" w:hAnsi="Symbol" w:cs="Symbol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2F0C1C24"/>
    <w:multiLevelType w:val="hybridMultilevel"/>
    <w:tmpl w:val="84C85D92"/>
    <w:lvl w:ilvl="0" w:tplc="9CA84E8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C252E"/>
    <w:multiLevelType w:val="hybridMultilevel"/>
    <w:tmpl w:val="31420F0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5219A9"/>
    <w:multiLevelType w:val="hybridMultilevel"/>
    <w:tmpl w:val="39EEAC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FD54C0B"/>
    <w:multiLevelType w:val="hybridMultilevel"/>
    <w:tmpl w:val="EFAAF10C"/>
    <w:lvl w:ilvl="0" w:tplc="0415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313C0BC7"/>
    <w:multiLevelType w:val="multilevel"/>
    <w:tmpl w:val="022EFB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Theme="majorHAnsi" w:hAnsiTheme="majorHAnsi" w:cstheme="majorHAnsi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  <w:sz w:val="24"/>
      </w:rPr>
    </w:lvl>
  </w:abstractNum>
  <w:abstractNum w:abstractNumId="16" w15:restartNumberingAfterBreak="0">
    <w:nsid w:val="3243003F"/>
    <w:multiLevelType w:val="hybridMultilevel"/>
    <w:tmpl w:val="1A6A96A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7FB4E33"/>
    <w:multiLevelType w:val="multilevel"/>
    <w:tmpl w:val="E9A022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Theme="majorHAnsi" w:hAnsiTheme="majorHAnsi" w:cstheme="majorHAnsi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  <w:sz w:val="24"/>
      </w:rPr>
    </w:lvl>
  </w:abstractNum>
  <w:abstractNum w:abstractNumId="18" w15:restartNumberingAfterBreak="0">
    <w:nsid w:val="38E271F4"/>
    <w:multiLevelType w:val="hybridMultilevel"/>
    <w:tmpl w:val="459E0AD6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30" w:hanging="360"/>
      </w:pPr>
      <w:rPr>
        <w:rFonts w:ascii="Wingdings" w:hAnsi="Wingdings" w:hint="default"/>
      </w:rPr>
    </w:lvl>
  </w:abstractNum>
  <w:abstractNum w:abstractNumId="19" w15:restartNumberingAfterBreak="0">
    <w:nsid w:val="3A30030C"/>
    <w:multiLevelType w:val="hybridMultilevel"/>
    <w:tmpl w:val="E618D9AE"/>
    <w:lvl w:ilvl="0" w:tplc="67DA841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B2D00"/>
    <w:multiLevelType w:val="multilevel"/>
    <w:tmpl w:val="C7E067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40DD3191"/>
    <w:multiLevelType w:val="hybridMultilevel"/>
    <w:tmpl w:val="9728751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69E5762"/>
    <w:multiLevelType w:val="hybridMultilevel"/>
    <w:tmpl w:val="0D8E40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9C0258"/>
    <w:multiLevelType w:val="hybridMultilevel"/>
    <w:tmpl w:val="0C569094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cs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4C6D2A31"/>
    <w:multiLevelType w:val="hybridMultilevel"/>
    <w:tmpl w:val="A4F277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86753C"/>
    <w:multiLevelType w:val="hybridMultilevel"/>
    <w:tmpl w:val="8D2E8F3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977104"/>
    <w:multiLevelType w:val="hybridMultilevel"/>
    <w:tmpl w:val="AAF4D92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4E277A9A"/>
    <w:multiLevelType w:val="multilevel"/>
    <w:tmpl w:val="C82E27F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8" w15:restartNumberingAfterBreak="0">
    <w:nsid w:val="529B4863"/>
    <w:multiLevelType w:val="hybridMultilevel"/>
    <w:tmpl w:val="65A8666C"/>
    <w:lvl w:ilvl="0" w:tplc="04150003">
      <w:start w:val="1"/>
      <w:numFmt w:val="bullet"/>
      <w:lvlText w:val="o"/>
      <w:lvlJc w:val="left"/>
      <w:pPr>
        <w:ind w:left="234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29" w15:restartNumberingAfterBreak="0">
    <w:nsid w:val="52B65122"/>
    <w:multiLevelType w:val="hybridMultilevel"/>
    <w:tmpl w:val="AD4E1D4E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0" w15:restartNumberingAfterBreak="0">
    <w:nsid w:val="52EE4116"/>
    <w:multiLevelType w:val="hybridMultilevel"/>
    <w:tmpl w:val="4CE2D3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4191D56"/>
    <w:multiLevelType w:val="hybridMultilevel"/>
    <w:tmpl w:val="579C7D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6C3C05"/>
    <w:multiLevelType w:val="multilevel"/>
    <w:tmpl w:val="AA0876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5AE5551B"/>
    <w:multiLevelType w:val="multilevel"/>
    <w:tmpl w:val="2E3E45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34" w15:restartNumberingAfterBreak="0">
    <w:nsid w:val="5B225E86"/>
    <w:multiLevelType w:val="hybridMultilevel"/>
    <w:tmpl w:val="14BCB8CC"/>
    <w:lvl w:ilvl="0" w:tplc="04150001">
      <w:start w:val="1"/>
      <w:numFmt w:val="bullet"/>
      <w:lvlText w:val=""/>
      <w:lvlJc w:val="left"/>
      <w:pPr>
        <w:ind w:left="3272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35" w15:restartNumberingAfterBreak="0">
    <w:nsid w:val="5D6C337B"/>
    <w:multiLevelType w:val="hybridMultilevel"/>
    <w:tmpl w:val="60D40DA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5E331A1E"/>
    <w:multiLevelType w:val="hybridMultilevel"/>
    <w:tmpl w:val="650E38F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5F3A7310"/>
    <w:multiLevelType w:val="multilevel"/>
    <w:tmpl w:val="0770D6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Theme="majorHAnsi" w:hAnsiTheme="majorHAnsi" w:cstheme="majorHAnsi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  <w:sz w:val="24"/>
      </w:rPr>
    </w:lvl>
  </w:abstractNum>
  <w:abstractNum w:abstractNumId="38" w15:restartNumberingAfterBreak="0">
    <w:nsid w:val="6107113B"/>
    <w:multiLevelType w:val="multilevel"/>
    <w:tmpl w:val="07C443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  <w:sz w:val="24"/>
      </w:rPr>
    </w:lvl>
  </w:abstractNum>
  <w:abstractNum w:abstractNumId="39" w15:restartNumberingAfterBreak="0">
    <w:nsid w:val="63D40605"/>
    <w:multiLevelType w:val="multilevel"/>
    <w:tmpl w:val="891098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Theme="majorHAnsi" w:hAnsiTheme="majorHAnsi" w:cstheme="majorHAnsi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  <w:sz w:val="24"/>
      </w:rPr>
    </w:lvl>
  </w:abstractNum>
  <w:abstractNum w:abstractNumId="40" w15:restartNumberingAfterBreak="0">
    <w:nsid w:val="6AC604A1"/>
    <w:multiLevelType w:val="hybridMultilevel"/>
    <w:tmpl w:val="DAAA6718"/>
    <w:lvl w:ilvl="0" w:tplc="C32C0DB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4C235C"/>
    <w:multiLevelType w:val="multilevel"/>
    <w:tmpl w:val="F9B6869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2" w15:restartNumberingAfterBreak="0">
    <w:nsid w:val="6FA258F2"/>
    <w:multiLevelType w:val="hybridMultilevel"/>
    <w:tmpl w:val="09EAB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F13D4E"/>
    <w:multiLevelType w:val="multilevel"/>
    <w:tmpl w:val="0498B13C"/>
    <w:lvl w:ilvl="0">
      <w:start w:val="1"/>
      <w:numFmt w:val="decimal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4" w15:restartNumberingAfterBreak="0">
    <w:nsid w:val="711D4570"/>
    <w:multiLevelType w:val="hybridMultilevel"/>
    <w:tmpl w:val="20B2943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40046B"/>
    <w:multiLevelType w:val="multilevel"/>
    <w:tmpl w:val="FECA11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1604C12"/>
    <w:multiLevelType w:val="hybridMultilevel"/>
    <w:tmpl w:val="0AE8C768"/>
    <w:lvl w:ilvl="0" w:tplc="04150001">
      <w:start w:val="1"/>
      <w:numFmt w:val="bullet"/>
      <w:lvlText w:val=""/>
      <w:lvlJc w:val="left"/>
      <w:pPr>
        <w:ind w:left="3272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47" w15:restartNumberingAfterBreak="0">
    <w:nsid w:val="77275A52"/>
    <w:multiLevelType w:val="hybridMultilevel"/>
    <w:tmpl w:val="F0BAC248"/>
    <w:lvl w:ilvl="0" w:tplc="28AA440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93D6B97"/>
    <w:multiLevelType w:val="multilevel"/>
    <w:tmpl w:val="795665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DC00AE5"/>
    <w:multiLevelType w:val="hybridMultilevel"/>
    <w:tmpl w:val="62F6D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E9E34B6"/>
    <w:multiLevelType w:val="hybridMultilevel"/>
    <w:tmpl w:val="42E4888E"/>
    <w:lvl w:ilvl="0" w:tplc="51CEBF9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9"/>
  </w:num>
  <w:num w:numId="3">
    <w:abstractNumId w:val="42"/>
  </w:num>
  <w:num w:numId="4">
    <w:abstractNumId w:val="38"/>
  </w:num>
  <w:num w:numId="5">
    <w:abstractNumId w:val="37"/>
  </w:num>
  <w:num w:numId="6">
    <w:abstractNumId w:val="15"/>
  </w:num>
  <w:num w:numId="7">
    <w:abstractNumId w:val="17"/>
  </w:num>
  <w:num w:numId="8">
    <w:abstractNumId w:val="9"/>
  </w:num>
  <w:num w:numId="9">
    <w:abstractNumId w:val="41"/>
  </w:num>
  <w:num w:numId="10">
    <w:abstractNumId w:val="33"/>
  </w:num>
  <w:num w:numId="11">
    <w:abstractNumId w:val="48"/>
  </w:num>
  <w:num w:numId="12">
    <w:abstractNumId w:val="27"/>
  </w:num>
  <w:num w:numId="13">
    <w:abstractNumId w:val="45"/>
  </w:num>
  <w:num w:numId="14">
    <w:abstractNumId w:val="7"/>
  </w:num>
  <w:num w:numId="15">
    <w:abstractNumId w:val="8"/>
  </w:num>
  <w:num w:numId="16">
    <w:abstractNumId w:val="20"/>
  </w:num>
  <w:num w:numId="17">
    <w:abstractNumId w:val="4"/>
  </w:num>
  <w:num w:numId="18">
    <w:abstractNumId w:val="49"/>
  </w:num>
  <w:num w:numId="19">
    <w:abstractNumId w:val="44"/>
  </w:num>
  <w:num w:numId="20">
    <w:abstractNumId w:val="12"/>
  </w:num>
  <w:num w:numId="21">
    <w:abstractNumId w:val="31"/>
  </w:num>
  <w:num w:numId="22">
    <w:abstractNumId w:val="22"/>
  </w:num>
  <w:num w:numId="23">
    <w:abstractNumId w:val="11"/>
  </w:num>
  <w:num w:numId="24">
    <w:abstractNumId w:val="40"/>
  </w:num>
  <w:num w:numId="25">
    <w:abstractNumId w:val="50"/>
  </w:num>
  <w:num w:numId="26">
    <w:abstractNumId w:val="24"/>
  </w:num>
  <w:num w:numId="27">
    <w:abstractNumId w:val="26"/>
  </w:num>
  <w:num w:numId="28">
    <w:abstractNumId w:val="21"/>
  </w:num>
  <w:num w:numId="29">
    <w:abstractNumId w:val="36"/>
  </w:num>
  <w:num w:numId="30">
    <w:abstractNumId w:val="29"/>
  </w:num>
  <w:num w:numId="31">
    <w:abstractNumId w:val="16"/>
  </w:num>
  <w:num w:numId="32">
    <w:abstractNumId w:val="19"/>
  </w:num>
  <w:num w:numId="33">
    <w:abstractNumId w:val="32"/>
  </w:num>
  <w:num w:numId="34">
    <w:abstractNumId w:val="30"/>
  </w:num>
  <w:num w:numId="35">
    <w:abstractNumId w:val="35"/>
  </w:num>
  <w:num w:numId="36">
    <w:abstractNumId w:val="3"/>
  </w:num>
  <w:num w:numId="37">
    <w:abstractNumId w:val="13"/>
  </w:num>
  <w:num w:numId="38">
    <w:abstractNumId w:val="18"/>
  </w:num>
  <w:num w:numId="39">
    <w:abstractNumId w:val="47"/>
  </w:num>
  <w:num w:numId="40">
    <w:abstractNumId w:val="23"/>
  </w:num>
  <w:num w:numId="41">
    <w:abstractNumId w:val="1"/>
  </w:num>
  <w:num w:numId="42">
    <w:abstractNumId w:val="0"/>
  </w:num>
  <w:num w:numId="43">
    <w:abstractNumId w:val="14"/>
  </w:num>
  <w:num w:numId="44">
    <w:abstractNumId w:val="25"/>
  </w:num>
  <w:num w:numId="45">
    <w:abstractNumId w:val="34"/>
  </w:num>
  <w:num w:numId="46">
    <w:abstractNumId w:val="2"/>
  </w:num>
  <w:num w:numId="47">
    <w:abstractNumId w:val="10"/>
  </w:num>
  <w:num w:numId="48">
    <w:abstractNumId w:val="46"/>
  </w:num>
  <w:num w:numId="49">
    <w:abstractNumId w:val="28"/>
  </w:num>
  <w:num w:numId="50">
    <w:abstractNumId w:val="6"/>
  </w:num>
  <w:num w:numId="51">
    <w:abstractNumId w:val="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2C2D"/>
    <w:rsid w:val="000034C0"/>
    <w:rsid w:val="0001088E"/>
    <w:rsid w:val="00011182"/>
    <w:rsid w:val="0001394D"/>
    <w:rsid w:val="00013E97"/>
    <w:rsid w:val="00017215"/>
    <w:rsid w:val="0001782E"/>
    <w:rsid w:val="000213C3"/>
    <w:rsid w:val="000227DB"/>
    <w:rsid w:val="0002307F"/>
    <w:rsid w:val="00023201"/>
    <w:rsid w:val="000239B3"/>
    <w:rsid w:val="00027E39"/>
    <w:rsid w:val="00031CC3"/>
    <w:rsid w:val="000349F4"/>
    <w:rsid w:val="00034BAC"/>
    <w:rsid w:val="00040823"/>
    <w:rsid w:val="000422BC"/>
    <w:rsid w:val="0004752C"/>
    <w:rsid w:val="00050891"/>
    <w:rsid w:val="00053126"/>
    <w:rsid w:val="00056F02"/>
    <w:rsid w:val="0005792C"/>
    <w:rsid w:val="0006041D"/>
    <w:rsid w:val="00061EA6"/>
    <w:rsid w:val="00063AC0"/>
    <w:rsid w:val="00063CE9"/>
    <w:rsid w:val="000652D3"/>
    <w:rsid w:val="00066220"/>
    <w:rsid w:val="00066F2D"/>
    <w:rsid w:val="00071B36"/>
    <w:rsid w:val="00072F36"/>
    <w:rsid w:val="00074949"/>
    <w:rsid w:val="0007663E"/>
    <w:rsid w:val="000770A6"/>
    <w:rsid w:val="00077E45"/>
    <w:rsid w:val="0008369B"/>
    <w:rsid w:val="00085BB2"/>
    <w:rsid w:val="00086730"/>
    <w:rsid w:val="00092916"/>
    <w:rsid w:val="000A0BCE"/>
    <w:rsid w:val="000A1C6B"/>
    <w:rsid w:val="000A31C8"/>
    <w:rsid w:val="000A4BDB"/>
    <w:rsid w:val="000A65D0"/>
    <w:rsid w:val="000B289D"/>
    <w:rsid w:val="000B43A2"/>
    <w:rsid w:val="000B64EC"/>
    <w:rsid w:val="000B7926"/>
    <w:rsid w:val="000C3402"/>
    <w:rsid w:val="000C4839"/>
    <w:rsid w:val="000C5F25"/>
    <w:rsid w:val="000C7547"/>
    <w:rsid w:val="000D5C8D"/>
    <w:rsid w:val="000E333A"/>
    <w:rsid w:val="000E63C1"/>
    <w:rsid w:val="000F0664"/>
    <w:rsid w:val="000F4404"/>
    <w:rsid w:val="000F6CDF"/>
    <w:rsid w:val="000F73AB"/>
    <w:rsid w:val="00100432"/>
    <w:rsid w:val="0010199B"/>
    <w:rsid w:val="00102373"/>
    <w:rsid w:val="00105491"/>
    <w:rsid w:val="001064EF"/>
    <w:rsid w:val="00106CE8"/>
    <w:rsid w:val="001078B7"/>
    <w:rsid w:val="0010799A"/>
    <w:rsid w:val="00107FAF"/>
    <w:rsid w:val="001101AE"/>
    <w:rsid w:val="00111981"/>
    <w:rsid w:val="00111A6F"/>
    <w:rsid w:val="00111B7D"/>
    <w:rsid w:val="00114116"/>
    <w:rsid w:val="00114E8A"/>
    <w:rsid w:val="0011741E"/>
    <w:rsid w:val="00117A57"/>
    <w:rsid w:val="00121426"/>
    <w:rsid w:val="001254CA"/>
    <w:rsid w:val="001279BC"/>
    <w:rsid w:val="00127BE1"/>
    <w:rsid w:val="00143012"/>
    <w:rsid w:val="00143EB9"/>
    <w:rsid w:val="00144F19"/>
    <w:rsid w:val="00146BB7"/>
    <w:rsid w:val="001503E1"/>
    <w:rsid w:val="00150D7C"/>
    <w:rsid w:val="001510B1"/>
    <w:rsid w:val="00154548"/>
    <w:rsid w:val="0015659A"/>
    <w:rsid w:val="00156D2F"/>
    <w:rsid w:val="00156D37"/>
    <w:rsid w:val="001603AA"/>
    <w:rsid w:val="001615B8"/>
    <w:rsid w:val="0016205C"/>
    <w:rsid w:val="0016398E"/>
    <w:rsid w:val="00163B2B"/>
    <w:rsid w:val="00163DAA"/>
    <w:rsid w:val="0016446F"/>
    <w:rsid w:val="00166EEA"/>
    <w:rsid w:val="00167078"/>
    <w:rsid w:val="00172772"/>
    <w:rsid w:val="00172C31"/>
    <w:rsid w:val="00173A05"/>
    <w:rsid w:val="001743E5"/>
    <w:rsid w:val="001746FE"/>
    <w:rsid w:val="0017515F"/>
    <w:rsid w:val="001753FC"/>
    <w:rsid w:val="00176B5A"/>
    <w:rsid w:val="001772A5"/>
    <w:rsid w:val="00177ADD"/>
    <w:rsid w:val="001845C4"/>
    <w:rsid w:val="00184DAB"/>
    <w:rsid w:val="00186AA2"/>
    <w:rsid w:val="0019121D"/>
    <w:rsid w:val="00192279"/>
    <w:rsid w:val="001949CF"/>
    <w:rsid w:val="0019759D"/>
    <w:rsid w:val="001A096C"/>
    <w:rsid w:val="001A0DE1"/>
    <w:rsid w:val="001A6B36"/>
    <w:rsid w:val="001B005D"/>
    <w:rsid w:val="001B1B01"/>
    <w:rsid w:val="001B2B24"/>
    <w:rsid w:val="001B3D5D"/>
    <w:rsid w:val="001B4EA1"/>
    <w:rsid w:val="001B57EA"/>
    <w:rsid w:val="001B63BB"/>
    <w:rsid w:val="001B6B9B"/>
    <w:rsid w:val="001C0F20"/>
    <w:rsid w:val="001C16E4"/>
    <w:rsid w:val="001C226C"/>
    <w:rsid w:val="001C30FB"/>
    <w:rsid w:val="001C474F"/>
    <w:rsid w:val="001C5796"/>
    <w:rsid w:val="001D32FB"/>
    <w:rsid w:val="001D6C6D"/>
    <w:rsid w:val="001D7DAC"/>
    <w:rsid w:val="001E041D"/>
    <w:rsid w:val="001E1A83"/>
    <w:rsid w:val="001E307C"/>
    <w:rsid w:val="001E4DB3"/>
    <w:rsid w:val="001F0E66"/>
    <w:rsid w:val="001F0F8D"/>
    <w:rsid w:val="001F27D3"/>
    <w:rsid w:val="001F340F"/>
    <w:rsid w:val="001F4152"/>
    <w:rsid w:val="001F47C7"/>
    <w:rsid w:val="001F54BA"/>
    <w:rsid w:val="001F6FE2"/>
    <w:rsid w:val="0020105B"/>
    <w:rsid w:val="0020273B"/>
    <w:rsid w:val="00203221"/>
    <w:rsid w:val="00205820"/>
    <w:rsid w:val="00207F1E"/>
    <w:rsid w:val="002120D7"/>
    <w:rsid w:val="00213E6F"/>
    <w:rsid w:val="002203B4"/>
    <w:rsid w:val="00221380"/>
    <w:rsid w:val="00223D39"/>
    <w:rsid w:val="00224E30"/>
    <w:rsid w:val="002301F9"/>
    <w:rsid w:val="00230DBC"/>
    <w:rsid w:val="00233814"/>
    <w:rsid w:val="00233A8B"/>
    <w:rsid w:val="002351DB"/>
    <w:rsid w:val="002363AF"/>
    <w:rsid w:val="00237C3C"/>
    <w:rsid w:val="002410D9"/>
    <w:rsid w:val="002415D3"/>
    <w:rsid w:val="00241985"/>
    <w:rsid w:val="00247102"/>
    <w:rsid w:val="002474BD"/>
    <w:rsid w:val="00251922"/>
    <w:rsid w:val="00251F86"/>
    <w:rsid w:val="002529C4"/>
    <w:rsid w:val="00253089"/>
    <w:rsid w:val="00256D71"/>
    <w:rsid w:val="00256DA6"/>
    <w:rsid w:val="002611F8"/>
    <w:rsid w:val="002622C5"/>
    <w:rsid w:val="00262EBE"/>
    <w:rsid w:val="002634F6"/>
    <w:rsid w:val="00263D72"/>
    <w:rsid w:val="00265992"/>
    <w:rsid w:val="002659D0"/>
    <w:rsid w:val="00266237"/>
    <w:rsid w:val="002662F8"/>
    <w:rsid w:val="002717E0"/>
    <w:rsid w:val="002726C6"/>
    <w:rsid w:val="00276448"/>
    <w:rsid w:val="002838B7"/>
    <w:rsid w:val="002865BA"/>
    <w:rsid w:val="00290836"/>
    <w:rsid w:val="002910D9"/>
    <w:rsid w:val="002924EE"/>
    <w:rsid w:val="00293FEC"/>
    <w:rsid w:val="00296B50"/>
    <w:rsid w:val="00297721"/>
    <w:rsid w:val="002977DF"/>
    <w:rsid w:val="002A029B"/>
    <w:rsid w:val="002A41FD"/>
    <w:rsid w:val="002A4A2B"/>
    <w:rsid w:val="002A69FD"/>
    <w:rsid w:val="002A6D65"/>
    <w:rsid w:val="002A78F1"/>
    <w:rsid w:val="002B3A04"/>
    <w:rsid w:val="002B4AAF"/>
    <w:rsid w:val="002C0720"/>
    <w:rsid w:val="002C2645"/>
    <w:rsid w:val="002C2ABE"/>
    <w:rsid w:val="002C4252"/>
    <w:rsid w:val="002C70A5"/>
    <w:rsid w:val="002C7AF0"/>
    <w:rsid w:val="002D146C"/>
    <w:rsid w:val="002D17A5"/>
    <w:rsid w:val="002D2A68"/>
    <w:rsid w:val="002D3206"/>
    <w:rsid w:val="002D36E3"/>
    <w:rsid w:val="002D5445"/>
    <w:rsid w:val="002E0202"/>
    <w:rsid w:val="002E182E"/>
    <w:rsid w:val="002E2A3C"/>
    <w:rsid w:val="002E3D74"/>
    <w:rsid w:val="002E4682"/>
    <w:rsid w:val="002E4BD1"/>
    <w:rsid w:val="002F150E"/>
    <w:rsid w:val="002F1956"/>
    <w:rsid w:val="002F3D2F"/>
    <w:rsid w:val="002F4C4B"/>
    <w:rsid w:val="002F5D90"/>
    <w:rsid w:val="002F64F9"/>
    <w:rsid w:val="002F6E5E"/>
    <w:rsid w:val="00301AEB"/>
    <w:rsid w:val="00302627"/>
    <w:rsid w:val="00303708"/>
    <w:rsid w:val="00304B48"/>
    <w:rsid w:val="003054BD"/>
    <w:rsid w:val="0031193A"/>
    <w:rsid w:val="00320BE9"/>
    <w:rsid w:val="003217CF"/>
    <w:rsid w:val="003238B5"/>
    <w:rsid w:val="00323CB8"/>
    <w:rsid w:val="00323EEB"/>
    <w:rsid w:val="00324AB0"/>
    <w:rsid w:val="00326474"/>
    <w:rsid w:val="00335608"/>
    <w:rsid w:val="003417AB"/>
    <w:rsid w:val="003440C8"/>
    <w:rsid w:val="0034425A"/>
    <w:rsid w:val="0035000B"/>
    <w:rsid w:val="00350C1D"/>
    <w:rsid w:val="00351730"/>
    <w:rsid w:val="003569D3"/>
    <w:rsid w:val="003618B2"/>
    <w:rsid w:val="00362D3D"/>
    <w:rsid w:val="00363F7C"/>
    <w:rsid w:val="00365635"/>
    <w:rsid w:val="00366D13"/>
    <w:rsid w:val="0037090B"/>
    <w:rsid w:val="00373530"/>
    <w:rsid w:val="003741A0"/>
    <w:rsid w:val="003754AB"/>
    <w:rsid w:val="003767EA"/>
    <w:rsid w:val="0038111B"/>
    <w:rsid w:val="00384D23"/>
    <w:rsid w:val="00385824"/>
    <w:rsid w:val="00391826"/>
    <w:rsid w:val="00391984"/>
    <w:rsid w:val="00391A51"/>
    <w:rsid w:val="00392683"/>
    <w:rsid w:val="00392732"/>
    <w:rsid w:val="00393449"/>
    <w:rsid w:val="00393911"/>
    <w:rsid w:val="00395322"/>
    <w:rsid w:val="00395D7E"/>
    <w:rsid w:val="00396258"/>
    <w:rsid w:val="003974D6"/>
    <w:rsid w:val="00397937"/>
    <w:rsid w:val="003A0041"/>
    <w:rsid w:val="003A0CDC"/>
    <w:rsid w:val="003A0E33"/>
    <w:rsid w:val="003A25E5"/>
    <w:rsid w:val="003A284D"/>
    <w:rsid w:val="003A3576"/>
    <w:rsid w:val="003A643A"/>
    <w:rsid w:val="003A6CCC"/>
    <w:rsid w:val="003A6DC2"/>
    <w:rsid w:val="003A71CB"/>
    <w:rsid w:val="003B01C7"/>
    <w:rsid w:val="003B21D6"/>
    <w:rsid w:val="003B28CA"/>
    <w:rsid w:val="003B3A22"/>
    <w:rsid w:val="003C1965"/>
    <w:rsid w:val="003C484C"/>
    <w:rsid w:val="003C6AC0"/>
    <w:rsid w:val="003D3E3E"/>
    <w:rsid w:val="003D5B9D"/>
    <w:rsid w:val="003E2781"/>
    <w:rsid w:val="003E3A3F"/>
    <w:rsid w:val="003E4F01"/>
    <w:rsid w:val="003E539B"/>
    <w:rsid w:val="003F0A62"/>
    <w:rsid w:val="003F178A"/>
    <w:rsid w:val="003F19E9"/>
    <w:rsid w:val="003F2BDD"/>
    <w:rsid w:val="004000A8"/>
    <w:rsid w:val="0040017C"/>
    <w:rsid w:val="004007EF"/>
    <w:rsid w:val="004009CC"/>
    <w:rsid w:val="00400E93"/>
    <w:rsid w:val="004012D3"/>
    <w:rsid w:val="004023D6"/>
    <w:rsid w:val="0040287B"/>
    <w:rsid w:val="00403446"/>
    <w:rsid w:val="004079BB"/>
    <w:rsid w:val="00412239"/>
    <w:rsid w:val="00412EA8"/>
    <w:rsid w:val="004130E9"/>
    <w:rsid w:val="0041342D"/>
    <w:rsid w:val="0042070D"/>
    <w:rsid w:val="0042164B"/>
    <w:rsid w:val="00427F65"/>
    <w:rsid w:val="0043267E"/>
    <w:rsid w:val="00433ED6"/>
    <w:rsid w:val="00434DA4"/>
    <w:rsid w:val="00437BDB"/>
    <w:rsid w:val="00443DAF"/>
    <w:rsid w:val="00444681"/>
    <w:rsid w:val="00444EFA"/>
    <w:rsid w:val="004467E0"/>
    <w:rsid w:val="00447CFE"/>
    <w:rsid w:val="00451321"/>
    <w:rsid w:val="00453F7B"/>
    <w:rsid w:val="004540EB"/>
    <w:rsid w:val="00456971"/>
    <w:rsid w:val="004570EC"/>
    <w:rsid w:val="004621B5"/>
    <w:rsid w:val="00462E90"/>
    <w:rsid w:val="00467088"/>
    <w:rsid w:val="004677F1"/>
    <w:rsid w:val="00470EF8"/>
    <w:rsid w:val="0047287C"/>
    <w:rsid w:val="00473393"/>
    <w:rsid w:val="00480BAB"/>
    <w:rsid w:val="00481832"/>
    <w:rsid w:val="00481F55"/>
    <w:rsid w:val="00484434"/>
    <w:rsid w:val="00484878"/>
    <w:rsid w:val="00485A16"/>
    <w:rsid w:val="004931E1"/>
    <w:rsid w:val="004960C1"/>
    <w:rsid w:val="00496A22"/>
    <w:rsid w:val="004A0E45"/>
    <w:rsid w:val="004A17E3"/>
    <w:rsid w:val="004A188F"/>
    <w:rsid w:val="004A2378"/>
    <w:rsid w:val="004A3AD6"/>
    <w:rsid w:val="004A581A"/>
    <w:rsid w:val="004A63A4"/>
    <w:rsid w:val="004B24C6"/>
    <w:rsid w:val="004B46D8"/>
    <w:rsid w:val="004B5A40"/>
    <w:rsid w:val="004B66F6"/>
    <w:rsid w:val="004B691C"/>
    <w:rsid w:val="004C07E7"/>
    <w:rsid w:val="004C386D"/>
    <w:rsid w:val="004C413D"/>
    <w:rsid w:val="004C423E"/>
    <w:rsid w:val="004C446C"/>
    <w:rsid w:val="004C6769"/>
    <w:rsid w:val="004D0C8D"/>
    <w:rsid w:val="004D2CDC"/>
    <w:rsid w:val="004D30CF"/>
    <w:rsid w:val="004D3E16"/>
    <w:rsid w:val="004D43DE"/>
    <w:rsid w:val="004D62D6"/>
    <w:rsid w:val="004D7CCF"/>
    <w:rsid w:val="004E080D"/>
    <w:rsid w:val="004E0E55"/>
    <w:rsid w:val="004E1A9A"/>
    <w:rsid w:val="004E3FD1"/>
    <w:rsid w:val="004E7B0F"/>
    <w:rsid w:val="004F01AD"/>
    <w:rsid w:val="004F01C8"/>
    <w:rsid w:val="004F11C9"/>
    <w:rsid w:val="004F4246"/>
    <w:rsid w:val="004F539A"/>
    <w:rsid w:val="004F7003"/>
    <w:rsid w:val="0050255C"/>
    <w:rsid w:val="00502785"/>
    <w:rsid w:val="00503CA3"/>
    <w:rsid w:val="00504F1B"/>
    <w:rsid w:val="0050511F"/>
    <w:rsid w:val="00505358"/>
    <w:rsid w:val="00507637"/>
    <w:rsid w:val="00511A83"/>
    <w:rsid w:val="0051215E"/>
    <w:rsid w:val="00512BCE"/>
    <w:rsid w:val="00512BDF"/>
    <w:rsid w:val="0051627A"/>
    <w:rsid w:val="0051654D"/>
    <w:rsid w:val="005212CD"/>
    <w:rsid w:val="00521381"/>
    <w:rsid w:val="00522AA1"/>
    <w:rsid w:val="00523299"/>
    <w:rsid w:val="0052652A"/>
    <w:rsid w:val="005309AD"/>
    <w:rsid w:val="00531915"/>
    <w:rsid w:val="00532C22"/>
    <w:rsid w:val="00533CE4"/>
    <w:rsid w:val="00535D85"/>
    <w:rsid w:val="005361BB"/>
    <w:rsid w:val="00541DF9"/>
    <w:rsid w:val="00542812"/>
    <w:rsid w:val="00543739"/>
    <w:rsid w:val="0054509B"/>
    <w:rsid w:val="005450CF"/>
    <w:rsid w:val="0054560F"/>
    <w:rsid w:val="00545FB1"/>
    <w:rsid w:val="0055117A"/>
    <w:rsid w:val="00551389"/>
    <w:rsid w:val="00552519"/>
    <w:rsid w:val="00556708"/>
    <w:rsid w:val="00556976"/>
    <w:rsid w:val="00556FBF"/>
    <w:rsid w:val="0055750A"/>
    <w:rsid w:val="005626DD"/>
    <w:rsid w:val="005650E6"/>
    <w:rsid w:val="00567291"/>
    <w:rsid w:val="00567701"/>
    <w:rsid w:val="00567B38"/>
    <w:rsid w:val="00570B00"/>
    <w:rsid w:val="00571F01"/>
    <w:rsid w:val="00572C58"/>
    <w:rsid w:val="005738E8"/>
    <w:rsid w:val="005748BF"/>
    <w:rsid w:val="00576D9A"/>
    <w:rsid w:val="0057761A"/>
    <w:rsid w:val="00577839"/>
    <w:rsid w:val="0058137C"/>
    <w:rsid w:val="00582281"/>
    <w:rsid w:val="005836DB"/>
    <w:rsid w:val="00583939"/>
    <w:rsid w:val="00585C5F"/>
    <w:rsid w:val="00587183"/>
    <w:rsid w:val="0058732C"/>
    <w:rsid w:val="00591A4F"/>
    <w:rsid w:val="0059327D"/>
    <w:rsid w:val="00594549"/>
    <w:rsid w:val="00596391"/>
    <w:rsid w:val="00596ACA"/>
    <w:rsid w:val="0059793D"/>
    <w:rsid w:val="005A049F"/>
    <w:rsid w:val="005A0CBB"/>
    <w:rsid w:val="005A0E02"/>
    <w:rsid w:val="005A1CC2"/>
    <w:rsid w:val="005A2B1D"/>
    <w:rsid w:val="005A32C9"/>
    <w:rsid w:val="005A4911"/>
    <w:rsid w:val="005A62D7"/>
    <w:rsid w:val="005A6B71"/>
    <w:rsid w:val="005B31D8"/>
    <w:rsid w:val="005B5959"/>
    <w:rsid w:val="005C01D0"/>
    <w:rsid w:val="005C0A49"/>
    <w:rsid w:val="005C33EE"/>
    <w:rsid w:val="005C7D62"/>
    <w:rsid w:val="005D0D80"/>
    <w:rsid w:val="005D591E"/>
    <w:rsid w:val="005D74BC"/>
    <w:rsid w:val="005E1D9D"/>
    <w:rsid w:val="005E2302"/>
    <w:rsid w:val="005E269A"/>
    <w:rsid w:val="005E54B8"/>
    <w:rsid w:val="005E5CF3"/>
    <w:rsid w:val="005E6444"/>
    <w:rsid w:val="005F18FD"/>
    <w:rsid w:val="005F408E"/>
    <w:rsid w:val="005F4C79"/>
    <w:rsid w:val="005F4CBB"/>
    <w:rsid w:val="005F4E70"/>
    <w:rsid w:val="005F5561"/>
    <w:rsid w:val="005F7CC2"/>
    <w:rsid w:val="00601505"/>
    <w:rsid w:val="006041FD"/>
    <w:rsid w:val="00605C48"/>
    <w:rsid w:val="00610AF2"/>
    <w:rsid w:val="00610FF2"/>
    <w:rsid w:val="00614D25"/>
    <w:rsid w:val="00614D68"/>
    <w:rsid w:val="00615765"/>
    <w:rsid w:val="0061618F"/>
    <w:rsid w:val="00616FED"/>
    <w:rsid w:val="006176CD"/>
    <w:rsid w:val="0061774F"/>
    <w:rsid w:val="006178F2"/>
    <w:rsid w:val="00622028"/>
    <w:rsid w:val="00622A05"/>
    <w:rsid w:val="006253DC"/>
    <w:rsid w:val="006256B0"/>
    <w:rsid w:val="00632371"/>
    <w:rsid w:val="006424AE"/>
    <w:rsid w:val="00644EB8"/>
    <w:rsid w:val="00646E5B"/>
    <w:rsid w:val="0064747C"/>
    <w:rsid w:val="00650F0D"/>
    <w:rsid w:val="00652441"/>
    <w:rsid w:val="006618F3"/>
    <w:rsid w:val="00662A26"/>
    <w:rsid w:val="006661FF"/>
    <w:rsid w:val="006675E0"/>
    <w:rsid w:val="00670248"/>
    <w:rsid w:val="00671C63"/>
    <w:rsid w:val="00676B54"/>
    <w:rsid w:val="006807F4"/>
    <w:rsid w:val="00686BED"/>
    <w:rsid w:val="00687586"/>
    <w:rsid w:val="00687F27"/>
    <w:rsid w:val="00691B2A"/>
    <w:rsid w:val="00692010"/>
    <w:rsid w:val="00694B34"/>
    <w:rsid w:val="00697457"/>
    <w:rsid w:val="006A133A"/>
    <w:rsid w:val="006A1799"/>
    <w:rsid w:val="006A23FD"/>
    <w:rsid w:val="006A41A1"/>
    <w:rsid w:val="006A51B5"/>
    <w:rsid w:val="006A5CCE"/>
    <w:rsid w:val="006B0D2C"/>
    <w:rsid w:val="006B1098"/>
    <w:rsid w:val="006B1CC5"/>
    <w:rsid w:val="006B27D4"/>
    <w:rsid w:val="006B4D33"/>
    <w:rsid w:val="006D6091"/>
    <w:rsid w:val="006E0B94"/>
    <w:rsid w:val="006E1BBB"/>
    <w:rsid w:val="006E2370"/>
    <w:rsid w:val="006E2C93"/>
    <w:rsid w:val="006E3A60"/>
    <w:rsid w:val="006E5AAB"/>
    <w:rsid w:val="006E5AB2"/>
    <w:rsid w:val="006E6C7A"/>
    <w:rsid w:val="006F0333"/>
    <w:rsid w:val="006F0FA4"/>
    <w:rsid w:val="006F1CFE"/>
    <w:rsid w:val="006F2C8A"/>
    <w:rsid w:val="006F30D6"/>
    <w:rsid w:val="006F48A1"/>
    <w:rsid w:val="006F5C55"/>
    <w:rsid w:val="006F6865"/>
    <w:rsid w:val="00700331"/>
    <w:rsid w:val="0070299E"/>
    <w:rsid w:val="0070447A"/>
    <w:rsid w:val="0070734F"/>
    <w:rsid w:val="007101FE"/>
    <w:rsid w:val="00710FA4"/>
    <w:rsid w:val="00713E61"/>
    <w:rsid w:val="00714A66"/>
    <w:rsid w:val="0071555A"/>
    <w:rsid w:val="00720483"/>
    <w:rsid w:val="0072247D"/>
    <w:rsid w:val="00722BE7"/>
    <w:rsid w:val="0072615B"/>
    <w:rsid w:val="00727BC9"/>
    <w:rsid w:val="00730BF4"/>
    <w:rsid w:val="00731AC6"/>
    <w:rsid w:val="0073434B"/>
    <w:rsid w:val="0073597F"/>
    <w:rsid w:val="00736CC5"/>
    <w:rsid w:val="00740CF5"/>
    <w:rsid w:val="0074382A"/>
    <w:rsid w:val="007453DC"/>
    <w:rsid w:val="00750FF9"/>
    <w:rsid w:val="00751904"/>
    <w:rsid w:val="00753F16"/>
    <w:rsid w:val="00754110"/>
    <w:rsid w:val="007562C2"/>
    <w:rsid w:val="007608FD"/>
    <w:rsid w:val="00763828"/>
    <w:rsid w:val="0076555B"/>
    <w:rsid w:val="0076617D"/>
    <w:rsid w:val="00766764"/>
    <w:rsid w:val="007674C8"/>
    <w:rsid w:val="007706F1"/>
    <w:rsid w:val="00775274"/>
    <w:rsid w:val="00776E41"/>
    <w:rsid w:val="00777C3E"/>
    <w:rsid w:val="00786666"/>
    <w:rsid w:val="00792017"/>
    <w:rsid w:val="00796EFE"/>
    <w:rsid w:val="007A0D01"/>
    <w:rsid w:val="007A0ED9"/>
    <w:rsid w:val="007A3C3B"/>
    <w:rsid w:val="007A4EF0"/>
    <w:rsid w:val="007A59E0"/>
    <w:rsid w:val="007B0168"/>
    <w:rsid w:val="007B24C2"/>
    <w:rsid w:val="007B41A6"/>
    <w:rsid w:val="007B78B8"/>
    <w:rsid w:val="007C0A7B"/>
    <w:rsid w:val="007C4723"/>
    <w:rsid w:val="007C5A7E"/>
    <w:rsid w:val="007C62C7"/>
    <w:rsid w:val="007C71A0"/>
    <w:rsid w:val="007C772E"/>
    <w:rsid w:val="007D03CA"/>
    <w:rsid w:val="007D30E6"/>
    <w:rsid w:val="007D535E"/>
    <w:rsid w:val="007E0115"/>
    <w:rsid w:val="007E15F5"/>
    <w:rsid w:val="007E1D17"/>
    <w:rsid w:val="007E29A7"/>
    <w:rsid w:val="007E378B"/>
    <w:rsid w:val="007E3B15"/>
    <w:rsid w:val="007E4C14"/>
    <w:rsid w:val="007E4EF4"/>
    <w:rsid w:val="007E5398"/>
    <w:rsid w:val="007E6290"/>
    <w:rsid w:val="007F2906"/>
    <w:rsid w:val="007F4B31"/>
    <w:rsid w:val="007F7B28"/>
    <w:rsid w:val="00800465"/>
    <w:rsid w:val="00801A81"/>
    <w:rsid w:val="00801F8C"/>
    <w:rsid w:val="00802DA9"/>
    <w:rsid w:val="00803107"/>
    <w:rsid w:val="008048AD"/>
    <w:rsid w:val="00804C4B"/>
    <w:rsid w:val="00805F96"/>
    <w:rsid w:val="0080729D"/>
    <w:rsid w:val="00807AA3"/>
    <w:rsid w:val="00810D56"/>
    <w:rsid w:val="008129FC"/>
    <w:rsid w:val="00814BB0"/>
    <w:rsid w:val="00814CB0"/>
    <w:rsid w:val="008164B3"/>
    <w:rsid w:val="008220CF"/>
    <w:rsid w:val="00827A90"/>
    <w:rsid w:val="00832D28"/>
    <w:rsid w:val="00833048"/>
    <w:rsid w:val="00833AE5"/>
    <w:rsid w:val="00834140"/>
    <w:rsid w:val="00834941"/>
    <w:rsid w:val="00834AF4"/>
    <w:rsid w:val="0084033B"/>
    <w:rsid w:val="008415D9"/>
    <w:rsid w:val="00843729"/>
    <w:rsid w:val="00847DEA"/>
    <w:rsid w:val="0085127B"/>
    <w:rsid w:val="008557D2"/>
    <w:rsid w:val="0085588A"/>
    <w:rsid w:val="008567F3"/>
    <w:rsid w:val="00857A1F"/>
    <w:rsid w:val="008609C5"/>
    <w:rsid w:val="00861407"/>
    <w:rsid w:val="00861AEE"/>
    <w:rsid w:val="00866496"/>
    <w:rsid w:val="00870165"/>
    <w:rsid w:val="008711CC"/>
    <w:rsid w:val="008727EC"/>
    <w:rsid w:val="0087393B"/>
    <w:rsid w:val="008758B7"/>
    <w:rsid w:val="008768B5"/>
    <w:rsid w:val="00876F41"/>
    <w:rsid w:val="00877305"/>
    <w:rsid w:val="008779C0"/>
    <w:rsid w:val="008813C8"/>
    <w:rsid w:val="00886B57"/>
    <w:rsid w:val="00887918"/>
    <w:rsid w:val="00890AC8"/>
    <w:rsid w:val="008915E4"/>
    <w:rsid w:val="008917E1"/>
    <w:rsid w:val="008918C8"/>
    <w:rsid w:val="00897543"/>
    <w:rsid w:val="008A49C9"/>
    <w:rsid w:val="008B0C8C"/>
    <w:rsid w:val="008B1EE7"/>
    <w:rsid w:val="008B27DF"/>
    <w:rsid w:val="008B4C67"/>
    <w:rsid w:val="008B554E"/>
    <w:rsid w:val="008B5887"/>
    <w:rsid w:val="008B5AC9"/>
    <w:rsid w:val="008B7521"/>
    <w:rsid w:val="008C4325"/>
    <w:rsid w:val="008C49D1"/>
    <w:rsid w:val="008C6ED7"/>
    <w:rsid w:val="008C791E"/>
    <w:rsid w:val="008C7DF7"/>
    <w:rsid w:val="008D0E67"/>
    <w:rsid w:val="008D6980"/>
    <w:rsid w:val="008D7403"/>
    <w:rsid w:val="008D75A1"/>
    <w:rsid w:val="008D7E32"/>
    <w:rsid w:val="008E089C"/>
    <w:rsid w:val="008E105A"/>
    <w:rsid w:val="008E141E"/>
    <w:rsid w:val="008E1ADC"/>
    <w:rsid w:val="008E404F"/>
    <w:rsid w:val="008E7FFC"/>
    <w:rsid w:val="008F0491"/>
    <w:rsid w:val="008F363A"/>
    <w:rsid w:val="009001AB"/>
    <w:rsid w:val="0090216B"/>
    <w:rsid w:val="009029CA"/>
    <w:rsid w:val="00902C41"/>
    <w:rsid w:val="00902F8F"/>
    <w:rsid w:val="00906E50"/>
    <w:rsid w:val="00911687"/>
    <w:rsid w:val="0091340D"/>
    <w:rsid w:val="009161A9"/>
    <w:rsid w:val="00917903"/>
    <w:rsid w:val="00921149"/>
    <w:rsid w:val="00922F02"/>
    <w:rsid w:val="00924A8B"/>
    <w:rsid w:val="00932028"/>
    <w:rsid w:val="0093648E"/>
    <w:rsid w:val="00941568"/>
    <w:rsid w:val="00942085"/>
    <w:rsid w:val="00943810"/>
    <w:rsid w:val="009451D8"/>
    <w:rsid w:val="00947E41"/>
    <w:rsid w:val="009527FC"/>
    <w:rsid w:val="00952B83"/>
    <w:rsid w:val="00952C8B"/>
    <w:rsid w:val="009537A3"/>
    <w:rsid w:val="00961039"/>
    <w:rsid w:val="00961603"/>
    <w:rsid w:val="00961792"/>
    <w:rsid w:val="00965399"/>
    <w:rsid w:val="00965647"/>
    <w:rsid w:val="009657D1"/>
    <w:rsid w:val="00971A0D"/>
    <w:rsid w:val="00971A9B"/>
    <w:rsid w:val="00973AD7"/>
    <w:rsid w:val="00975B6A"/>
    <w:rsid w:val="0097617A"/>
    <w:rsid w:val="00977832"/>
    <w:rsid w:val="009843E4"/>
    <w:rsid w:val="00986E59"/>
    <w:rsid w:val="00987C73"/>
    <w:rsid w:val="009A0970"/>
    <w:rsid w:val="009A2B22"/>
    <w:rsid w:val="009B2A76"/>
    <w:rsid w:val="009B60A6"/>
    <w:rsid w:val="009B6C9D"/>
    <w:rsid w:val="009C1F7C"/>
    <w:rsid w:val="009C7453"/>
    <w:rsid w:val="009D07BC"/>
    <w:rsid w:val="009D2765"/>
    <w:rsid w:val="009D2CED"/>
    <w:rsid w:val="009D302C"/>
    <w:rsid w:val="009D4CF3"/>
    <w:rsid w:val="009D4D0B"/>
    <w:rsid w:val="009D702D"/>
    <w:rsid w:val="009D70D1"/>
    <w:rsid w:val="009D735F"/>
    <w:rsid w:val="009E1F59"/>
    <w:rsid w:val="009E450E"/>
    <w:rsid w:val="009E63EB"/>
    <w:rsid w:val="009E6740"/>
    <w:rsid w:val="009E6B24"/>
    <w:rsid w:val="009F13C5"/>
    <w:rsid w:val="009F218F"/>
    <w:rsid w:val="009F3EF6"/>
    <w:rsid w:val="009F4A47"/>
    <w:rsid w:val="00A0314A"/>
    <w:rsid w:val="00A0371A"/>
    <w:rsid w:val="00A06FF8"/>
    <w:rsid w:val="00A12709"/>
    <w:rsid w:val="00A1427E"/>
    <w:rsid w:val="00A151DD"/>
    <w:rsid w:val="00A16170"/>
    <w:rsid w:val="00A16D9E"/>
    <w:rsid w:val="00A21135"/>
    <w:rsid w:val="00A2364E"/>
    <w:rsid w:val="00A237F0"/>
    <w:rsid w:val="00A241E0"/>
    <w:rsid w:val="00A24DE9"/>
    <w:rsid w:val="00A308C2"/>
    <w:rsid w:val="00A3253A"/>
    <w:rsid w:val="00A341C3"/>
    <w:rsid w:val="00A35CF8"/>
    <w:rsid w:val="00A37294"/>
    <w:rsid w:val="00A37B07"/>
    <w:rsid w:val="00A41408"/>
    <w:rsid w:val="00A5004F"/>
    <w:rsid w:val="00A52194"/>
    <w:rsid w:val="00A52CAD"/>
    <w:rsid w:val="00A53982"/>
    <w:rsid w:val="00A55A67"/>
    <w:rsid w:val="00A56CB0"/>
    <w:rsid w:val="00A56F97"/>
    <w:rsid w:val="00A61047"/>
    <w:rsid w:val="00A610BD"/>
    <w:rsid w:val="00A615BD"/>
    <w:rsid w:val="00A645A6"/>
    <w:rsid w:val="00A64C2E"/>
    <w:rsid w:val="00A66C95"/>
    <w:rsid w:val="00A67E16"/>
    <w:rsid w:val="00A7414C"/>
    <w:rsid w:val="00A74C64"/>
    <w:rsid w:val="00A76CD8"/>
    <w:rsid w:val="00A81212"/>
    <w:rsid w:val="00A8313F"/>
    <w:rsid w:val="00A83711"/>
    <w:rsid w:val="00A83BD7"/>
    <w:rsid w:val="00A8671B"/>
    <w:rsid w:val="00A923AB"/>
    <w:rsid w:val="00A92DCB"/>
    <w:rsid w:val="00A96B1D"/>
    <w:rsid w:val="00AA0153"/>
    <w:rsid w:val="00AA0571"/>
    <w:rsid w:val="00AA2C13"/>
    <w:rsid w:val="00AA7635"/>
    <w:rsid w:val="00AB0D9D"/>
    <w:rsid w:val="00AB15DF"/>
    <w:rsid w:val="00AB2C41"/>
    <w:rsid w:val="00AB5215"/>
    <w:rsid w:val="00AB6319"/>
    <w:rsid w:val="00AB764A"/>
    <w:rsid w:val="00AC3E7C"/>
    <w:rsid w:val="00AC4EBA"/>
    <w:rsid w:val="00AC5460"/>
    <w:rsid w:val="00AC6EAE"/>
    <w:rsid w:val="00AD018F"/>
    <w:rsid w:val="00AD38CA"/>
    <w:rsid w:val="00AD3ADC"/>
    <w:rsid w:val="00AD4266"/>
    <w:rsid w:val="00AD43DA"/>
    <w:rsid w:val="00AD54C1"/>
    <w:rsid w:val="00AE4412"/>
    <w:rsid w:val="00AE7369"/>
    <w:rsid w:val="00AE76FF"/>
    <w:rsid w:val="00AF1879"/>
    <w:rsid w:val="00AF1ABC"/>
    <w:rsid w:val="00AF2269"/>
    <w:rsid w:val="00AF42A7"/>
    <w:rsid w:val="00AF5A3F"/>
    <w:rsid w:val="00AF5BEC"/>
    <w:rsid w:val="00B0099B"/>
    <w:rsid w:val="00B01AAF"/>
    <w:rsid w:val="00B033E7"/>
    <w:rsid w:val="00B04A92"/>
    <w:rsid w:val="00B067A2"/>
    <w:rsid w:val="00B121B8"/>
    <w:rsid w:val="00B12462"/>
    <w:rsid w:val="00B13823"/>
    <w:rsid w:val="00B13B82"/>
    <w:rsid w:val="00B1590F"/>
    <w:rsid w:val="00B15B32"/>
    <w:rsid w:val="00B16B7F"/>
    <w:rsid w:val="00B203C7"/>
    <w:rsid w:val="00B21F47"/>
    <w:rsid w:val="00B225B7"/>
    <w:rsid w:val="00B225B8"/>
    <w:rsid w:val="00B316AC"/>
    <w:rsid w:val="00B32473"/>
    <w:rsid w:val="00B32E70"/>
    <w:rsid w:val="00B404C3"/>
    <w:rsid w:val="00B40E5C"/>
    <w:rsid w:val="00B423D9"/>
    <w:rsid w:val="00B44B76"/>
    <w:rsid w:val="00B45302"/>
    <w:rsid w:val="00B4593A"/>
    <w:rsid w:val="00B46D48"/>
    <w:rsid w:val="00B50BBF"/>
    <w:rsid w:val="00B51EA1"/>
    <w:rsid w:val="00B53813"/>
    <w:rsid w:val="00B54D8B"/>
    <w:rsid w:val="00B55EF1"/>
    <w:rsid w:val="00B563E8"/>
    <w:rsid w:val="00B56FC7"/>
    <w:rsid w:val="00B63046"/>
    <w:rsid w:val="00B6739B"/>
    <w:rsid w:val="00B732C1"/>
    <w:rsid w:val="00B7766E"/>
    <w:rsid w:val="00B823BE"/>
    <w:rsid w:val="00B84B2E"/>
    <w:rsid w:val="00B85DBB"/>
    <w:rsid w:val="00B866BC"/>
    <w:rsid w:val="00B929DA"/>
    <w:rsid w:val="00B977C4"/>
    <w:rsid w:val="00BA07DE"/>
    <w:rsid w:val="00BA1BAB"/>
    <w:rsid w:val="00BA22A5"/>
    <w:rsid w:val="00BA2B55"/>
    <w:rsid w:val="00BA4364"/>
    <w:rsid w:val="00BA62D7"/>
    <w:rsid w:val="00BB05EB"/>
    <w:rsid w:val="00BB0977"/>
    <w:rsid w:val="00BB4189"/>
    <w:rsid w:val="00BB45A5"/>
    <w:rsid w:val="00BC1556"/>
    <w:rsid w:val="00BC427F"/>
    <w:rsid w:val="00BC4549"/>
    <w:rsid w:val="00BC4C40"/>
    <w:rsid w:val="00BC56BC"/>
    <w:rsid w:val="00BD1945"/>
    <w:rsid w:val="00BD2013"/>
    <w:rsid w:val="00BD52C3"/>
    <w:rsid w:val="00BD74C9"/>
    <w:rsid w:val="00BD7E12"/>
    <w:rsid w:val="00BE25A7"/>
    <w:rsid w:val="00BE54D1"/>
    <w:rsid w:val="00BE5AC5"/>
    <w:rsid w:val="00BE5E78"/>
    <w:rsid w:val="00BE7A24"/>
    <w:rsid w:val="00BF22F9"/>
    <w:rsid w:val="00BF295D"/>
    <w:rsid w:val="00BF2DB3"/>
    <w:rsid w:val="00BF4D40"/>
    <w:rsid w:val="00BF4E4E"/>
    <w:rsid w:val="00BF4F1D"/>
    <w:rsid w:val="00BF50C4"/>
    <w:rsid w:val="00BF6935"/>
    <w:rsid w:val="00C01692"/>
    <w:rsid w:val="00C03F47"/>
    <w:rsid w:val="00C05589"/>
    <w:rsid w:val="00C0752C"/>
    <w:rsid w:val="00C07C1C"/>
    <w:rsid w:val="00C10B40"/>
    <w:rsid w:val="00C1149C"/>
    <w:rsid w:val="00C11AA2"/>
    <w:rsid w:val="00C13D73"/>
    <w:rsid w:val="00C13FEE"/>
    <w:rsid w:val="00C14239"/>
    <w:rsid w:val="00C15D4F"/>
    <w:rsid w:val="00C17653"/>
    <w:rsid w:val="00C17F17"/>
    <w:rsid w:val="00C2054F"/>
    <w:rsid w:val="00C2093C"/>
    <w:rsid w:val="00C210E3"/>
    <w:rsid w:val="00C2209C"/>
    <w:rsid w:val="00C233C9"/>
    <w:rsid w:val="00C23854"/>
    <w:rsid w:val="00C26530"/>
    <w:rsid w:val="00C30153"/>
    <w:rsid w:val="00C31009"/>
    <w:rsid w:val="00C325C3"/>
    <w:rsid w:val="00C33153"/>
    <w:rsid w:val="00C3720E"/>
    <w:rsid w:val="00C3738A"/>
    <w:rsid w:val="00C407AC"/>
    <w:rsid w:val="00C414DC"/>
    <w:rsid w:val="00C41DF5"/>
    <w:rsid w:val="00C42C6B"/>
    <w:rsid w:val="00C4528B"/>
    <w:rsid w:val="00C50F2F"/>
    <w:rsid w:val="00C51926"/>
    <w:rsid w:val="00C5472E"/>
    <w:rsid w:val="00C552CB"/>
    <w:rsid w:val="00C55AFD"/>
    <w:rsid w:val="00C57B50"/>
    <w:rsid w:val="00C62C72"/>
    <w:rsid w:val="00C65941"/>
    <w:rsid w:val="00C6743F"/>
    <w:rsid w:val="00C67F0D"/>
    <w:rsid w:val="00C72E77"/>
    <w:rsid w:val="00C75483"/>
    <w:rsid w:val="00C816E4"/>
    <w:rsid w:val="00C839A8"/>
    <w:rsid w:val="00C90F8E"/>
    <w:rsid w:val="00C915FA"/>
    <w:rsid w:val="00C93B95"/>
    <w:rsid w:val="00C9681F"/>
    <w:rsid w:val="00C96EE2"/>
    <w:rsid w:val="00CA06C6"/>
    <w:rsid w:val="00CA0781"/>
    <w:rsid w:val="00CA1020"/>
    <w:rsid w:val="00CA15D8"/>
    <w:rsid w:val="00CA18DD"/>
    <w:rsid w:val="00CA4359"/>
    <w:rsid w:val="00CA4E71"/>
    <w:rsid w:val="00CA6E28"/>
    <w:rsid w:val="00CB3640"/>
    <w:rsid w:val="00CB39D8"/>
    <w:rsid w:val="00CC4780"/>
    <w:rsid w:val="00CC54B0"/>
    <w:rsid w:val="00CC611C"/>
    <w:rsid w:val="00CC6756"/>
    <w:rsid w:val="00CD074B"/>
    <w:rsid w:val="00CD4C9E"/>
    <w:rsid w:val="00CD757D"/>
    <w:rsid w:val="00CD7817"/>
    <w:rsid w:val="00CE2107"/>
    <w:rsid w:val="00CE3C92"/>
    <w:rsid w:val="00CE59C7"/>
    <w:rsid w:val="00CE7894"/>
    <w:rsid w:val="00CF16FA"/>
    <w:rsid w:val="00CF26C1"/>
    <w:rsid w:val="00CF4235"/>
    <w:rsid w:val="00CF661A"/>
    <w:rsid w:val="00D00B75"/>
    <w:rsid w:val="00D06F28"/>
    <w:rsid w:val="00D07CAF"/>
    <w:rsid w:val="00D125EA"/>
    <w:rsid w:val="00D14AEA"/>
    <w:rsid w:val="00D15770"/>
    <w:rsid w:val="00D21984"/>
    <w:rsid w:val="00D25441"/>
    <w:rsid w:val="00D26EF3"/>
    <w:rsid w:val="00D27F63"/>
    <w:rsid w:val="00D30B06"/>
    <w:rsid w:val="00D32C92"/>
    <w:rsid w:val="00D34008"/>
    <w:rsid w:val="00D4464D"/>
    <w:rsid w:val="00D44FCA"/>
    <w:rsid w:val="00D45164"/>
    <w:rsid w:val="00D5045F"/>
    <w:rsid w:val="00D51A8E"/>
    <w:rsid w:val="00D52A86"/>
    <w:rsid w:val="00D53B29"/>
    <w:rsid w:val="00D60373"/>
    <w:rsid w:val="00D60E4D"/>
    <w:rsid w:val="00D65F96"/>
    <w:rsid w:val="00D66621"/>
    <w:rsid w:val="00D6775D"/>
    <w:rsid w:val="00D71740"/>
    <w:rsid w:val="00D74E3F"/>
    <w:rsid w:val="00D81CF2"/>
    <w:rsid w:val="00D84012"/>
    <w:rsid w:val="00D846EC"/>
    <w:rsid w:val="00D92C36"/>
    <w:rsid w:val="00D962D3"/>
    <w:rsid w:val="00D978B5"/>
    <w:rsid w:val="00DA03AC"/>
    <w:rsid w:val="00DA0B90"/>
    <w:rsid w:val="00DA36E8"/>
    <w:rsid w:val="00DA47E4"/>
    <w:rsid w:val="00DA6DFD"/>
    <w:rsid w:val="00DB3A5E"/>
    <w:rsid w:val="00DB56CC"/>
    <w:rsid w:val="00DB6484"/>
    <w:rsid w:val="00DB6627"/>
    <w:rsid w:val="00DB7312"/>
    <w:rsid w:val="00DB7647"/>
    <w:rsid w:val="00DC3C62"/>
    <w:rsid w:val="00DC5E4C"/>
    <w:rsid w:val="00DD2AF6"/>
    <w:rsid w:val="00DD6742"/>
    <w:rsid w:val="00DE2210"/>
    <w:rsid w:val="00DE2FCC"/>
    <w:rsid w:val="00DE410A"/>
    <w:rsid w:val="00DE6ADB"/>
    <w:rsid w:val="00DE7BA5"/>
    <w:rsid w:val="00DF072D"/>
    <w:rsid w:val="00DF0C44"/>
    <w:rsid w:val="00DF1EB2"/>
    <w:rsid w:val="00DF436F"/>
    <w:rsid w:val="00DF5328"/>
    <w:rsid w:val="00DF6C2E"/>
    <w:rsid w:val="00DF75C0"/>
    <w:rsid w:val="00E04E9E"/>
    <w:rsid w:val="00E0570A"/>
    <w:rsid w:val="00E150CB"/>
    <w:rsid w:val="00E164E5"/>
    <w:rsid w:val="00E17BF2"/>
    <w:rsid w:val="00E21160"/>
    <w:rsid w:val="00E2259B"/>
    <w:rsid w:val="00E2265E"/>
    <w:rsid w:val="00E238D5"/>
    <w:rsid w:val="00E238E3"/>
    <w:rsid w:val="00E242B2"/>
    <w:rsid w:val="00E24FAB"/>
    <w:rsid w:val="00E251EC"/>
    <w:rsid w:val="00E30EBF"/>
    <w:rsid w:val="00E3205C"/>
    <w:rsid w:val="00E3274A"/>
    <w:rsid w:val="00E34D39"/>
    <w:rsid w:val="00E40CB6"/>
    <w:rsid w:val="00E447BF"/>
    <w:rsid w:val="00E4543C"/>
    <w:rsid w:val="00E4693B"/>
    <w:rsid w:val="00E529E4"/>
    <w:rsid w:val="00E5454D"/>
    <w:rsid w:val="00E55A41"/>
    <w:rsid w:val="00E65B56"/>
    <w:rsid w:val="00E671BC"/>
    <w:rsid w:val="00E73B25"/>
    <w:rsid w:val="00E76711"/>
    <w:rsid w:val="00E77D1B"/>
    <w:rsid w:val="00E81559"/>
    <w:rsid w:val="00E834AD"/>
    <w:rsid w:val="00E84E1E"/>
    <w:rsid w:val="00E868C4"/>
    <w:rsid w:val="00E8736C"/>
    <w:rsid w:val="00E90A4C"/>
    <w:rsid w:val="00E9338A"/>
    <w:rsid w:val="00E94ACC"/>
    <w:rsid w:val="00E94AFE"/>
    <w:rsid w:val="00EA01EB"/>
    <w:rsid w:val="00EA032B"/>
    <w:rsid w:val="00EA15D8"/>
    <w:rsid w:val="00EA3121"/>
    <w:rsid w:val="00EA4E22"/>
    <w:rsid w:val="00EB068E"/>
    <w:rsid w:val="00EB207F"/>
    <w:rsid w:val="00EB2B16"/>
    <w:rsid w:val="00EB62F5"/>
    <w:rsid w:val="00EB71D9"/>
    <w:rsid w:val="00EB77AB"/>
    <w:rsid w:val="00EB7803"/>
    <w:rsid w:val="00EB7A9C"/>
    <w:rsid w:val="00EC09F5"/>
    <w:rsid w:val="00EC378B"/>
    <w:rsid w:val="00EC402F"/>
    <w:rsid w:val="00EC4ED4"/>
    <w:rsid w:val="00EC694E"/>
    <w:rsid w:val="00EC69BD"/>
    <w:rsid w:val="00ED2464"/>
    <w:rsid w:val="00ED2D29"/>
    <w:rsid w:val="00ED5E3F"/>
    <w:rsid w:val="00ED6E86"/>
    <w:rsid w:val="00ED6F8E"/>
    <w:rsid w:val="00EE136B"/>
    <w:rsid w:val="00EE4406"/>
    <w:rsid w:val="00EE7435"/>
    <w:rsid w:val="00EF0BEB"/>
    <w:rsid w:val="00EF2403"/>
    <w:rsid w:val="00EF31D5"/>
    <w:rsid w:val="00EF61FE"/>
    <w:rsid w:val="00EF6BB7"/>
    <w:rsid w:val="00F00595"/>
    <w:rsid w:val="00F00EA2"/>
    <w:rsid w:val="00F0226B"/>
    <w:rsid w:val="00F02298"/>
    <w:rsid w:val="00F036B3"/>
    <w:rsid w:val="00F06311"/>
    <w:rsid w:val="00F0707F"/>
    <w:rsid w:val="00F223BC"/>
    <w:rsid w:val="00F22893"/>
    <w:rsid w:val="00F23792"/>
    <w:rsid w:val="00F24E30"/>
    <w:rsid w:val="00F277B1"/>
    <w:rsid w:val="00F30D44"/>
    <w:rsid w:val="00F34E11"/>
    <w:rsid w:val="00F404FB"/>
    <w:rsid w:val="00F40C17"/>
    <w:rsid w:val="00F43B82"/>
    <w:rsid w:val="00F45C31"/>
    <w:rsid w:val="00F45CAE"/>
    <w:rsid w:val="00F60C5F"/>
    <w:rsid w:val="00F626AF"/>
    <w:rsid w:val="00F64D9E"/>
    <w:rsid w:val="00F64F7B"/>
    <w:rsid w:val="00F70E37"/>
    <w:rsid w:val="00F7150B"/>
    <w:rsid w:val="00F71FCD"/>
    <w:rsid w:val="00F72BC2"/>
    <w:rsid w:val="00F772A5"/>
    <w:rsid w:val="00F779BF"/>
    <w:rsid w:val="00F83586"/>
    <w:rsid w:val="00F8420C"/>
    <w:rsid w:val="00F85476"/>
    <w:rsid w:val="00F85C79"/>
    <w:rsid w:val="00F90695"/>
    <w:rsid w:val="00F91DD8"/>
    <w:rsid w:val="00F91FB9"/>
    <w:rsid w:val="00F927EF"/>
    <w:rsid w:val="00F93AB0"/>
    <w:rsid w:val="00F93D82"/>
    <w:rsid w:val="00F94C46"/>
    <w:rsid w:val="00F95D14"/>
    <w:rsid w:val="00FA02AA"/>
    <w:rsid w:val="00FA12E3"/>
    <w:rsid w:val="00FA2295"/>
    <w:rsid w:val="00FA5AA7"/>
    <w:rsid w:val="00FA7138"/>
    <w:rsid w:val="00FB15DD"/>
    <w:rsid w:val="00FB4CA7"/>
    <w:rsid w:val="00FB4D03"/>
    <w:rsid w:val="00FB7F95"/>
    <w:rsid w:val="00FC11B6"/>
    <w:rsid w:val="00FC1473"/>
    <w:rsid w:val="00FC262E"/>
    <w:rsid w:val="00FC2FEB"/>
    <w:rsid w:val="00FC39A3"/>
    <w:rsid w:val="00FC3D36"/>
    <w:rsid w:val="00FC447B"/>
    <w:rsid w:val="00FC4701"/>
    <w:rsid w:val="00FC4D6D"/>
    <w:rsid w:val="00FD12BE"/>
    <w:rsid w:val="00FD1C18"/>
    <w:rsid w:val="00FD54E8"/>
    <w:rsid w:val="00FD560C"/>
    <w:rsid w:val="00FD67F5"/>
    <w:rsid w:val="00FD6CA3"/>
    <w:rsid w:val="00FD71CF"/>
    <w:rsid w:val="00FE02E0"/>
    <w:rsid w:val="00FE18E6"/>
    <w:rsid w:val="00FE350D"/>
    <w:rsid w:val="00FE44DA"/>
    <w:rsid w:val="00FE50F8"/>
    <w:rsid w:val="00FE5817"/>
    <w:rsid w:val="00FE649C"/>
    <w:rsid w:val="00FF1304"/>
    <w:rsid w:val="00FF2C37"/>
    <w:rsid w:val="00FF3423"/>
    <w:rsid w:val="00FF4C67"/>
    <w:rsid w:val="00FF6C0E"/>
    <w:rsid w:val="00FF7CAC"/>
    <w:rsid w:val="0440D16E"/>
    <w:rsid w:val="05BA5BAD"/>
    <w:rsid w:val="0B4B3D49"/>
    <w:rsid w:val="0F8EA343"/>
    <w:rsid w:val="102B2149"/>
    <w:rsid w:val="218B74A3"/>
    <w:rsid w:val="23248F37"/>
    <w:rsid w:val="29A70CBE"/>
    <w:rsid w:val="2E6CD9CE"/>
    <w:rsid w:val="34BCCD0D"/>
    <w:rsid w:val="37D44259"/>
    <w:rsid w:val="40213C63"/>
    <w:rsid w:val="41B0EFD9"/>
    <w:rsid w:val="4263E207"/>
    <w:rsid w:val="4ADCA41B"/>
    <w:rsid w:val="4D286B11"/>
    <w:rsid w:val="57F18683"/>
    <w:rsid w:val="5D2E93B6"/>
    <w:rsid w:val="6327E515"/>
    <w:rsid w:val="690459A7"/>
    <w:rsid w:val="6F2DD615"/>
    <w:rsid w:val="6F78ABD5"/>
    <w:rsid w:val="703BF758"/>
    <w:rsid w:val="761BB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B46F171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7803"/>
    <w:rPr>
      <w:lang w:val="pl-PL"/>
    </w:rPr>
  </w:style>
  <w:style w:type="paragraph" w:styleId="Nagwek1">
    <w:name w:val="heading 1"/>
    <w:basedOn w:val="Normalny"/>
    <w:link w:val="Nagwek1Znak"/>
    <w:uiPriority w:val="9"/>
    <w:qFormat/>
    <w:rsid w:val="001A09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Akapitzlist"/>
    <w:link w:val="Nagwek2Znak"/>
    <w:uiPriority w:val="9"/>
    <w:unhideWhenUsed/>
    <w:qFormat/>
    <w:rsid w:val="00023201"/>
    <w:pPr>
      <w:numPr>
        <w:numId w:val="32"/>
      </w:numPr>
      <w:spacing w:before="240" w:after="240" w:line="276" w:lineRule="auto"/>
      <w:ind w:left="567" w:hanging="567"/>
      <w:jc w:val="both"/>
      <w:outlineLvl w:val="1"/>
    </w:pPr>
    <w:rPr>
      <w:rFonts w:asciiTheme="majorHAnsi" w:hAnsiTheme="majorHAnsi" w:cstheme="majorHAnsi"/>
      <w:b/>
      <w:color w:val="C00000"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72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23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237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09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23201"/>
    <w:rPr>
      <w:rFonts w:asciiTheme="majorHAnsi" w:hAnsiTheme="majorHAnsi" w:cstheme="majorHAnsi"/>
      <w:b/>
      <w:color w:val="C00000"/>
      <w:sz w:val="24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72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9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151DD"/>
    <w:pPr>
      <w:outlineLvl w:val="9"/>
    </w:p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/>
      <w:ind w:left="1760"/>
    </w:pPr>
    <w:rPr>
      <w:rFonts w:eastAsiaTheme="minorEastAsia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semiHidden/>
    <w:rsid w:val="0063237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237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71693-E3FE-42BB-AC49-3CD57984D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975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2021-01-28T13:03:00Z</dcterms:created>
  <dcterms:modified xsi:type="dcterms:W3CDTF">2021-01-28T13:03:00Z</dcterms:modified>
</cp:coreProperties>
</file>